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bookmarkStart w:id="0" w:name="_GoBack"/>
      <w:bookmarkEnd w:id="0"/>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206F2C"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Оценочной Комиссии от "</w:t>
      </w:r>
      <w:r w:rsidR="00B25584" w:rsidRPr="00B25584">
        <w:rPr>
          <w:rFonts w:ascii="GHEA Grapalat" w:hAnsi="GHEA Grapalat"/>
          <w:i w:val="0"/>
          <w:sz w:val="24"/>
          <w:szCs w:val="24"/>
        </w:rPr>
        <w:t>0</w:t>
      </w:r>
      <w:r w:rsidRPr="00206F2C">
        <w:rPr>
          <w:rFonts w:ascii="GHEA Grapalat" w:hAnsi="GHEA Grapalat"/>
          <w:i w:val="0"/>
          <w:sz w:val="24"/>
          <w:szCs w:val="24"/>
        </w:rPr>
        <w:t>1</w:t>
      </w:r>
      <w:r>
        <w:rPr>
          <w:rFonts w:ascii="GHEA Grapalat" w:hAnsi="GHEA Grapalat"/>
          <w:i w:val="0"/>
          <w:sz w:val="24"/>
          <w:szCs w:val="24"/>
        </w:rPr>
        <w:t>" "</w:t>
      </w:r>
      <w:r w:rsidR="00B25584" w:rsidRPr="00B25584">
        <w:rPr>
          <w:rFonts w:ascii="GHEA Grapalat" w:hAnsi="GHEA Grapalat"/>
          <w:i w:val="0"/>
          <w:sz w:val="24"/>
          <w:szCs w:val="24"/>
        </w:rPr>
        <w:t>июлья</w:t>
      </w:r>
      <w:r w:rsidRPr="009044F1">
        <w:rPr>
          <w:rFonts w:ascii="GHEA Grapalat" w:hAnsi="GHEA Grapalat"/>
          <w:i w:val="0"/>
          <w:sz w:val="24"/>
          <w:szCs w:val="24"/>
        </w:rPr>
        <w:t>" 20</w:t>
      </w:r>
      <w:r>
        <w:rPr>
          <w:rFonts w:ascii="GHEA Grapalat" w:hAnsi="GHEA Grapalat"/>
          <w:i w:val="0"/>
          <w:sz w:val="24"/>
          <w:szCs w:val="24"/>
        </w:rPr>
        <w:t>2</w:t>
      </w:r>
      <w:r w:rsidRPr="004F45E8">
        <w:rPr>
          <w:rFonts w:ascii="GHEA Grapalat" w:hAnsi="GHEA Grapalat"/>
          <w:i w:val="0"/>
          <w:sz w:val="24"/>
          <w:szCs w:val="24"/>
        </w:rPr>
        <w:t>1</w:t>
      </w:r>
      <w:r>
        <w:rPr>
          <w:rFonts w:ascii="GHEA Grapalat" w:hAnsi="GHEA Grapalat"/>
          <w:i w:val="0"/>
          <w:sz w:val="24"/>
          <w:szCs w:val="24"/>
        </w:rPr>
        <w:t xml:space="preserve"> года "</w:t>
      </w:r>
      <w:r w:rsidRPr="00CD4B6D">
        <w:rPr>
          <w:rFonts w:ascii="GHEA Grapalat" w:hAnsi="GHEA Grapalat"/>
          <w:i w:val="0"/>
          <w:sz w:val="24"/>
          <w:szCs w:val="24"/>
        </w:rPr>
        <w:t xml:space="preserve">N </w:t>
      </w:r>
      <w:r w:rsidR="00FC1FE7">
        <w:rPr>
          <w:rFonts w:ascii="GHEA Grapalat" w:hAnsi="GHEA Grapalat"/>
          <w:i w:val="0"/>
          <w:sz w:val="24"/>
          <w:szCs w:val="24"/>
          <w:lang w:val="en-US"/>
        </w:rPr>
        <w:t>2</w:t>
      </w:r>
      <w:r w:rsidRPr="009044F1">
        <w:rPr>
          <w:rFonts w:ascii="GHEA Grapalat" w:hAnsi="GHEA Grapalat"/>
          <w:i w:val="0"/>
          <w:sz w:val="24"/>
          <w:szCs w:val="24"/>
        </w:rPr>
        <w:t xml:space="preserve"> решения"</w:t>
      </w:r>
      <w:r w:rsidR="00642EFE" w:rsidRPr="009044F1">
        <w:rPr>
          <w:rFonts w:ascii="GHEA Grapalat" w:hAnsi="GHEA Grapalat"/>
          <w:i w:val="0"/>
          <w:sz w:val="24"/>
          <w:szCs w:val="24"/>
        </w:rPr>
        <w:t xml:space="preserve"> </w:t>
      </w:r>
    </w:p>
    <w:p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206F2C" w:rsidRPr="00206F2C">
        <w:rPr>
          <w:rFonts w:ascii="GHEA Grapalat" w:hAnsi="GHEA Grapalat"/>
          <w:i w:val="0"/>
          <w:sz w:val="24"/>
          <w:szCs w:val="24"/>
          <w:lang w:val="af-ZA"/>
        </w:rPr>
        <w:t>ՀՀ-ԿՄԲՀ-ԲՄԱՇՁԲ-21/7</w:t>
      </w:r>
      <w:r w:rsidR="004A07C6">
        <w:rPr>
          <w:rFonts w:ascii="GHEA Grapalat" w:hAnsi="GHEA Grapalat"/>
          <w:i w:val="0"/>
          <w:sz w:val="24"/>
          <w:szCs w:val="24"/>
          <w:lang w:val="af-ZA"/>
        </w:rPr>
        <w:t>5</w:t>
      </w:r>
    </w:p>
    <w:p w:rsidR="0091042F" w:rsidRPr="00206F2C" w:rsidRDefault="00206F2C" w:rsidP="00206F2C">
      <w:pPr>
        <w:pStyle w:val="a3"/>
        <w:widowControl w:val="0"/>
        <w:spacing w:after="160" w:line="240" w:lineRule="auto"/>
        <w:jc w:val="center"/>
        <w:rPr>
          <w:rFonts w:ascii="GHEA Grapalat" w:hAnsi="GHEA Grapalat"/>
          <w:b/>
          <w:i w:val="0"/>
          <w:sz w:val="24"/>
          <w:szCs w:val="24"/>
        </w:rPr>
      </w:pPr>
      <w:r w:rsidRPr="00206F2C">
        <w:rPr>
          <w:rFonts w:ascii="GHEA Grapalat" w:hAnsi="GHEA Grapalat"/>
          <w:b/>
          <w:i w:val="0"/>
          <w:sz w:val="24"/>
          <w:szCs w:val="24"/>
        </w:rPr>
        <w:t>Закупка осуществляется в порядке, предусмотренном частью 6 статьи 15 Закона Республики Армения " О закупках:</w:t>
      </w:r>
    </w:p>
    <w:p w:rsidR="00642EFE" w:rsidRPr="00206F2C" w:rsidRDefault="00206F2C" w:rsidP="00206F2C">
      <w:pPr>
        <w:pStyle w:val="a3"/>
        <w:widowControl w:val="0"/>
        <w:spacing w:line="240" w:lineRule="auto"/>
        <w:ind w:firstLine="567"/>
        <w:rPr>
          <w:rFonts w:ascii="GHEA Grapalat" w:hAnsi="GHEA Grapalat"/>
          <w:i w:val="0"/>
          <w:sz w:val="24"/>
          <w:szCs w:val="24"/>
          <w:lang w:val="hy-AM"/>
        </w:rPr>
      </w:pPr>
      <w:r w:rsidRPr="00206F2C">
        <w:rPr>
          <w:rFonts w:ascii="GHEA Grapalat" w:hAnsi="GHEA Grapalat"/>
          <w:i w:val="0"/>
          <w:sz w:val="24"/>
          <w:szCs w:val="24"/>
        </w:rPr>
        <w:t>Заказчик  Mуниципалитет Балаовитa, находящийся по адресу: РА  Котайкская область, село Балаовит, ул 1/38, объявляет запрос котировок, который проводится одним этапом.</w:t>
      </w:r>
    </w:p>
    <w:p w:rsidR="00782D60" w:rsidRPr="00782D60" w:rsidRDefault="00A20B69" w:rsidP="00206F2C">
      <w:pPr>
        <w:pStyle w:val="a3"/>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206F2C" w:rsidP="00206F2C">
      <w:pPr>
        <w:pStyle w:val="a3"/>
        <w:widowControl w:val="0"/>
        <w:spacing w:line="240" w:lineRule="auto"/>
        <w:ind w:firstLine="0"/>
        <w:rPr>
          <w:rFonts w:ascii="GHEA Grapalat" w:hAnsi="GHEA Grapalat"/>
          <w:i w:val="0"/>
          <w:sz w:val="24"/>
          <w:szCs w:val="24"/>
        </w:rPr>
      </w:pPr>
      <w:r w:rsidRPr="00206F2C">
        <w:rPr>
          <w:rFonts w:ascii="GHEA Grapalat" w:hAnsi="GHEA Grapalat"/>
          <w:i w:val="0"/>
          <w:sz w:val="24"/>
          <w:szCs w:val="24"/>
        </w:rPr>
        <w:t>Работы по строительству нового детского сада общины Балаовит Котайкского марза РА</w:t>
      </w:r>
      <w:r w:rsidR="00782D60">
        <w:rPr>
          <w:rFonts w:ascii="GHEA Grapalat" w:hAnsi="GHEA Grapalat"/>
          <w:i w:val="0"/>
          <w:sz w:val="24"/>
          <w:szCs w:val="24"/>
        </w:rPr>
        <w:t xml:space="preserve"> (далее — договор).</w:t>
      </w:r>
    </w:p>
    <w:p w:rsidR="00357D48" w:rsidRPr="009044F1" w:rsidRDefault="00A20B69" w:rsidP="00206F2C">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206F2C">
      <w:pPr>
        <w:pStyle w:val="a3"/>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206F2C">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p>
    <w:p w:rsidR="007E15A7" w:rsidRPr="009044F1" w:rsidRDefault="00677658" w:rsidP="00206F2C">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206F2C" w:rsidRPr="00206F2C">
        <w:rPr>
          <w:rFonts w:ascii="GHEA Grapalat" w:hAnsi="GHEA Grapalat"/>
          <w:i w:val="0"/>
          <w:sz w:val="24"/>
          <w:szCs w:val="24"/>
        </w:rPr>
        <w:t>9:</w:t>
      </w:r>
      <w:r w:rsidR="00B25584" w:rsidRPr="00B25584">
        <w:rPr>
          <w:rFonts w:ascii="GHEA Grapalat" w:hAnsi="GHEA Grapalat"/>
          <w:i w:val="0"/>
          <w:sz w:val="24"/>
          <w:szCs w:val="24"/>
        </w:rPr>
        <w:t>30</w:t>
      </w:r>
      <w:r w:rsidRPr="009044F1">
        <w:rPr>
          <w:rFonts w:ascii="GHEA Grapalat" w:hAnsi="GHEA Grapalat"/>
          <w:i w:val="0"/>
          <w:sz w:val="24"/>
          <w:szCs w:val="24"/>
        </w:rPr>
        <w:t xml:space="preserve"> часов</w:t>
      </w:r>
      <w:r w:rsidR="00971F4A" w:rsidRPr="00971F4A">
        <w:rPr>
          <w:rFonts w:ascii="GHEA Grapalat" w:hAnsi="GHEA Grapalat"/>
          <w:i w:val="0"/>
          <w:sz w:val="24"/>
          <w:szCs w:val="24"/>
        </w:rPr>
        <w:t xml:space="preserve"> </w:t>
      </w:r>
      <w:r w:rsidR="00206F2C" w:rsidRPr="00206F2C">
        <w:rPr>
          <w:rFonts w:ascii="GHEA Grapalat" w:hAnsi="GHEA Grapalat"/>
          <w:i w:val="0"/>
          <w:sz w:val="24"/>
          <w:szCs w:val="24"/>
        </w:rPr>
        <w:t>4</w:t>
      </w:r>
      <w:r w:rsidR="00B25584" w:rsidRPr="00B25584">
        <w:rPr>
          <w:rFonts w:ascii="GHEA Grapalat" w:hAnsi="GHEA Grapalat"/>
          <w:i w:val="0"/>
          <w:sz w:val="24"/>
          <w:szCs w:val="24"/>
        </w:rPr>
        <w:t>0</w:t>
      </w:r>
      <w:r w:rsidRPr="009044F1">
        <w:rPr>
          <w:rFonts w:ascii="GHEA Grapalat" w:hAnsi="GHEA Grapalat"/>
          <w:i w:val="0"/>
          <w:sz w:val="24"/>
          <w:szCs w:val="24"/>
        </w:rPr>
        <w:t xml:space="preserve">-го дня </w:t>
      </w:r>
      <w:r w:rsidR="00234B6F" w:rsidRPr="00234B6F">
        <w:rPr>
          <w:rFonts w:ascii="GHEA Grapalat" w:hAnsi="GHEA Grapalat"/>
          <w:i w:val="0"/>
          <w:sz w:val="24"/>
          <w:szCs w:val="24"/>
        </w:rPr>
        <w:t>после</w:t>
      </w:r>
      <w:r w:rsidRPr="009044F1">
        <w:rPr>
          <w:rFonts w:ascii="GHEA Grapalat" w:hAnsi="GHEA Grapalat"/>
          <w:i w:val="0"/>
          <w:sz w:val="24"/>
          <w:szCs w:val="24"/>
        </w:rPr>
        <w:t xml:space="preserve">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w:t>
      </w:r>
    </w:p>
    <w:p w:rsidR="0067579A" w:rsidRPr="00D5443D" w:rsidRDefault="00357D48" w:rsidP="00206F2C">
      <w:pPr>
        <w:pStyle w:val="a3"/>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206F2C">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F52E4" w:rsidRPr="00206F2C" w:rsidRDefault="00EF52E4" w:rsidP="00206F2C">
      <w:pPr>
        <w:pStyle w:val="a3"/>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206F2C" w:rsidRPr="00206F2C">
        <w:rPr>
          <w:rFonts w:ascii="GHEA Grapalat" w:hAnsi="GHEA Grapalat"/>
          <w:i w:val="0"/>
          <w:sz w:val="24"/>
          <w:szCs w:val="24"/>
        </w:rPr>
        <w:t xml:space="preserve">РА Котайкская область, село Балаовит,ул 1/38 </w:t>
      </w:r>
      <w:r w:rsidRPr="000F0CA8">
        <w:rPr>
          <w:rFonts w:ascii="GHEA Grapalat" w:hAnsi="GHEA Grapalat"/>
          <w:i w:val="0"/>
          <w:sz w:val="24"/>
          <w:szCs w:val="24"/>
        </w:rPr>
        <w:t xml:space="preserve">в документарной форме, до </w:t>
      </w:r>
      <w:r w:rsidR="00206F2C" w:rsidRPr="00206F2C">
        <w:rPr>
          <w:rFonts w:ascii="GHEA Grapalat" w:hAnsi="GHEA Grapalat"/>
          <w:i w:val="0"/>
          <w:sz w:val="24"/>
          <w:szCs w:val="24"/>
        </w:rPr>
        <w:t>9:</w:t>
      </w:r>
      <w:r w:rsidR="00B25584" w:rsidRPr="00B25584">
        <w:rPr>
          <w:rFonts w:ascii="GHEA Grapalat" w:hAnsi="GHEA Grapalat"/>
          <w:i w:val="0"/>
          <w:sz w:val="24"/>
          <w:szCs w:val="24"/>
        </w:rPr>
        <w:t>30</w:t>
      </w:r>
      <w:r w:rsidR="00206F2C" w:rsidRPr="00206F2C">
        <w:rPr>
          <w:rFonts w:ascii="GHEA Grapalat" w:hAnsi="GHEA Grapalat"/>
          <w:i w:val="0"/>
          <w:sz w:val="24"/>
          <w:szCs w:val="24"/>
        </w:rPr>
        <w:t xml:space="preserve"> </w:t>
      </w:r>
      <w:r w:rsidRPr="000F0CA8">
        <w:rPr>
          <w:rFonts w:ascii="GHEA Grapalat" w:hAnsi="GHEA Grapalat"/>
          <w:i w:val="0"/>
          <w:sz w:val="24"/>
          <w:szCs w:val="24"/>
        </w:rPr>
        <w:t xml:space="preserve">часов </w:t>
      </w:r>
      <w:r w:rsidR="00206F2C" w:rsidRPr="00206F2C">
        <w:rPr>
          <w:rFonts w:ascii="GHEA Grapalat" w:hAnsi="GHEA Grapalat"/>
          <w:i w:val="0"/>
          <w:sz w:val="24"/>
          <w:szCs w:val="24"/>
        </w:rPr>
        <w:t>4</w:t>
      </w:r>
      <w:r w:rsidR="00B25584" w:rsidRPr="00B25584">
        <w:rPr>
          <w:rFonts w:ascii="GHEA Grapalat" w:hAnsi="GHEA Grapalat"/>
          <w:i w:val="0"/>
          <w:sz w:val="24"/>
          <w:szCs w:val="24"/>
        </w:rPr>
        <w:t>0</w:t>
      </w:r>
      <w:r w:rsidRPr="000F0CA8">
        <w:rPr>
          <w:rFonts w:ascii="GHEA Grapalat" w:hAnsi="GHEA Grapalat"/>
          <w:i w:val="0"/>
          <w:sz w:val="24"/>
          <w:szCs w:val="24"/>
        </w:rPr>
        <w:t xml:space="preserve">-го дня </w:t>
      </w:r>
      <w:r w:rsidR="00234B6F" w:rsidRPr="00234B6F">
        <w:rPr>
          <w:rFonts w:ascii="GHEA Grapalat" w:hAnsi="GHEA Grapalat"/>
          <w:i w:val="0"/>
          <w:sz w:val="24"/>
          <w:szCs w:val="24"/>
        </w:rPr>
        <w:t>после</w:t>
      </w:r>
      <w:r w:rsidRPr="000F0CA8">
        <w:rPr>
          <w:rFonts w:ascii="GHEA Grapalat" w:hAnsi="GHEA Grapalat"/>
          <w:i w:val="0"/>
          <w:sz w:val="24"/>
          <w:szCs w:val="24"/>
        </w:rPr>
        <w:t xml:space="preserve">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F52E4" w:rsidRPr="000F11E5" w:rsidRDefault="00EF52E4" w:rsidP="00206F2C">
      <w:pPr>
        <w:pStyle w:val="a3"/>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206F2C" w:rsidRPr="00206F2C">
        <w:rPr>
          <w:rFonts w:ascii="GHEA Grapalat" w:hAnsi="GHEA Grapalat"/>
          <w:i w:val="0"/>
          <w:sz w:val="24"/>
          <w:szCs w:val="24"/>
        </w:rPr>
        <w:t>РА Котайкская область, село Балаовит,ул 1/38</w:t>
      </w:r>
      <w:r w:rsidRPr="000F0CA8">
        <w:rPr>
          <w:rFonts w:ascii="GHEA Grapalat" w:hAnsi="GHEA Grapalat"/>
          <w:i w:val="0"/>
          <w:sz w:val="24"/>
          <w:szCs w:val="24"/>
        </w:rPr>
        <w:t xml:space="preserve">, в </w:t>
      </w:r>
      <w:r w:rsidR="00206F2C" w:rsidRPr="00206F2C">
        <w:rPr>
          <w:rFonts w:ascii="GHEA Grapalat" w:hAnsi="GHEA Grapalat"/>
          <w:i w:val="0"/>
          <w:sz w:val="24"/>
          <w:szCs w:val="24"/>
        </w:rPr>
        <w:t>9:</w:t>
      </w:r>
      <w:r w:rsidR="00B25584" w:rsidRPr="00B25584">
        <w:rPr>
          <w:rFonts w:ascii="GHEA Grapalat" w:hAnsi="GHEA Grapalat"/>
          <w:i w:val="0"/>
          <w:sz w:val="24"/>
          <w:szCs w:val="24"/>
        </w:rPr>
        <w:t>30</w:t>
      </w:r>
      <w:r>
        <w:rPr>
          <w:rFonts w:ascii="GHEA Grapalat" w:hAnsi="GHEA Grapalat"/>
          <w:i w:val="0"/>
          <w:sz w:val="24"/>
          <w:szCs w:val="24"/>
        </w:rPr>
        <w:t xml:space="preserve"> часов "</w:t>
      </w:r>
      <w:r w:rsidR="00206F2C" w:rsidRPr="00206F2C">
        <w:rPr>
          <w:rFonts w:ascii="GHEA Grapalat" w:hAnsi="GHEA Grapalat"/>
          <w:i w:val="0"/>
          <w:sz w:val="24"/>
          <w:szCs w:val="24"/>
        </w:rPr>
        <w:t>1</w:t>
      </w:r>
      <w:r w:rsidR="00B25584" w:rsidRPr="00B25584">
        <w:rPr>
          <w:rFonts w:ascii="GHEA Grapalat" w:hAnsi="GHEA Grapalat"/>
          <w:i w:val="0"/>
          <w:sz w:val="24"/>
          <w:szCs w:val="24"/>
        </w:rPr>
        <w:t>1</w:t>
      </w:r>
      <w:r>
        <w:rPr>
          <w:rFonts w:ascii="GHEA Grapalat" w:hAnsi="GHEA Grapalat"/>
          <w:i w:val="0"/>
          <w:sz w:val="24"/>
          <w:szCs w:val="24"/>
        </w:rPr>
        <w:t>" "</w:t>
      </w:r>
      <w:r w:rsidR="00B25584" w:rsidRPr="00B25584">
        <w:rPr>
          <w:rFonts w:ascii="GHEA Grapalat" w:hAnsi="GHEA Grapalat"/>
          <w:i w:val="0"/>
          <w:sz w:val="24"/>
          <w:szCs w:val="24"/>
        </w:rPr>
        <w:t>Августа</w:t>
      </w:r>
      <w:r>
        <w:rPr>
          <w:rFonts w:ascii="GHEA Grapalat" w:hAnsi="GHEA Grapalat"/>
          <w:i w:val="0"/>
          <w:sz w:val="24"/>
          <w:szCs w:val="24"/>
        </w:rPr>
        <w:t>" "</w:t>
      </w:r>
      <w:r w:rsidR="00206F2C" w:rsidRPr="00206F2C">
        <w:rPr>
          <w:rFonts w:ascii="GHEA Grapalat" w:hAnsi="GHEA Grapalat"/>
          <w:i w:val="0"/>
          <w:sz w:val="24"/>
          <w:szCs w:val="24"/>
        </w:rPr>
        <w:t>2021</w:t>
      </w:r>
      <w:r>
        <w:rPr>
          <w:rFonts w:ascii="GHEA Grapalat" w:hAnsi="GHEA Grapalat"/>
          <w:i w:val="0"/>
          <w:sz w:val="24"/>
          <w:szCs w:val="24"/>
        </w:rPr>
        <w:t>".</w:t>
      </w:r>
    </w:p>
    <w:p w:rsidR="00BE1C5E" w:rsidRPr="001B32D9" w:rsidRDefault="001305C6" w:rsidP="00206F2C">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 xml:space="preserve">ва финансов </w:t>
      </w:r>
      <w:r w:rsidR="001B32D9">
        <w:rPr>
          <w:rFonts w:ascii="GHEA Grapalat" w:hAnsi="GHEA Grapalat"/>
          <w:i w:val="0"/>
          <w:sz w:val="24"/>
          <w:szCs w:val="24"/>
        </w:rPr>
        <w:lastRenderedPageBreak/>
        <w:t>Республики Армения.</w:t>
      </w:r>
    </w:p>
    <w:p w:rsidR="00BE1C5E" w:rsidRPr="003A1EBB" w:rsidRDefault="00754697" w:rsidP="00206F2C">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206F2C" w:rsidRDefault="00206F2C" w:rsidP="00206F2C">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Арутюну Баргутяну.</w:t>
      </w:r>
    </w:p>
    <w:p w:rsidR="00206F2C" w:rsidRDefault="00206F2C" w:rsidP="00206F2C">
      <w:pPr>
        <w:pStyle w:val="a3"/>
        <w:widowControl w:val="0"/>
        <w:spacing w:line="240" w:lineRule="auto"/>
        <w:ind w:firstLine="0"/>
        <w:rPr>
          <w:rFonts w:ascii="GHEA Grapalat" w:hAnsi="GHEA Grapalat"/>
          <w:i w:val="0"/>
          <w:sz w:val="24"/>
          <w:szCs w:val="24"/>
        </w:rPr>
      </w:pPr>
    </w:p>
    <w:p w:rsidR="00206F2C" w:rsidRDefault="00206F2C" w:rsidP="00206F2C">
      <w:pPr>
        <w:pStyle w:val="a3"/>
        <w:widowControl w:val="0"/>
        <w:spacing w:line="240" w:lineRule="auto"/>
        <w:ind w:left="3969" w:firstLine="0"/>
        <w:rPr>
          <w:rFonts w:ascii="GHEA Grapalat" w:hAnsi="GHEA Grapalat"/>
          <w:i w:val="0"/>
          <w:sz w:val="24"/>
          <w:szCs w:val="24"/>
        </w:rPr>
      </w:pPr>
    </w:p>
    <w:p w:rsidR="00206F2C" w:rsidRDefault="00206F2C" w:rsidP="00206F2C">
      <w:pPr>
        <w:pStyle w:val="a3"/>
        <w:widowControl w:val="0"/>
        <w:spacing w:line="240" w:lineRule="auto"/>
        <w:rPr>
          <w:rFonts w:ascii="GHEA Grapalat" w:hAnsi="GHEA Grapalat"/>
          <w:i w:val="0"/>
          <w:sz w:val="24"/>
          <w:szCs w:val="24"/>
        </w:rPr>
      </w:pPr>
      <w:r>
        <w:rPr>
          <w:rFonts w:ascii="GHEA Grapalat" w:hAnsi="GHEA Grapalat"/>
          <w:i w:val="0"/>
          <w:sz w:val="24"/>
          <w:szCs w:val="24"/>
        </w:rPr>
        <w:t>Телефон  077-155-755</w:t>
      </w:r>
    </w:p>
    <w:p w:rsidR="00206F2C" w:rsidRDefault="00206F2C" w:rsidP="00206F2C">
      <w:pPr>
        <w:pStyle w:val="a3"/>
        <w:widowControl w:val="0"/>
        <w:spacing w:line="240" w:lineRule="auto"/>
        <w:rPr>
          <w:rFonts w:ascii="GHEA Grapalat" w:hAnsi="GHEA Grapalat"/>
          <w:i w:val="0"/>
          <w:sz w:val="24"/>
          <w:szCs w:val="24"/>
          <w:u w:val="single"/>
        </w:rPr>
      </w:pPr>
      <w:r>
        <w:rPr>
          <w:rFonts w:ascii="GHEA Grapalat" w:hAnsi="GHEA Grapalat"/>
          <w:i w:val="0"/>
          <w:sz w:val="24"/>
          <w:szCs w:val="24"/>
        </w:rPr>
        <w:t xml:space="preserve">Электронная почта </w:t>
      </w:r>
      <w:hyperlink r:id="rId9" w:history="1">
        <w:r>
          <w:rPr>
            <w:rStyle w:val="a9"/>
            <w:rFonts w:ascii="GHEA Grapalat" w:hAnsi="GHEA Grapalat"/>
            <w:sz w:val="24"/>
            <w:szCs w:val="24"/>
          </w:rPr>
          <w:t>balahovithamaynk@rambler.ru</w:t>
        </w:r>
      </w:hyperlink>
    </w:p>
    <w:p w:rsidR="00915A97" w:rsidRPr="00206F2C" w:rsidRDefault="00206F2C" w:rsidP="00206F2C">
      <w:pPr>
        <w:pStyle w:val="a3"/>
        <w:widowControl w:val="0"/>
        <w:spacing w:line="240" w:lineRule="auto"/>
        <w:rPr>
          <w:rFonts w:ascii="GHEA Grapalat" w:hAnsi="GHEA Grapalat"/>
          <w:i w:val="0"/>
          <w:sz w:val="24"/>
          <w:szCs w:val="24"/>
        </w:rPr>
      </w:pPr>
      <w:r w:rsidRPr="00206F2C">
        <w:rPr>
          <w:rFonts w:ascii="GHEA Grapalat" w:hAnsi="GHEA Grapalat"/>
          <w:i w:val="0"/>
          <w:sz w:val="24"/>
          <w:szCs w:val="24"/>
        </w:rPr>
        <w:t>Заказчик  Муниципалитет  Балаовита</w:t>
      </w:r>
      <w:r w:rsidR="001F1DF7" w:rsidRPr="00206F2C">
        <w:rPr>
          <w:rFonts w:ascii="GHEA Grapalat" w:hAnsi="GHEA Grapalat"/>
          <w:i w:val="0"/>
          <w:sz w:val="24"/>
          <w:szCs w:val="24"/>
          <w:lang w:val="hy-AM"/>
        </w:rPr>
        <w:t xml:space="preserve"> </w:t>
      </w:r>
      <w:r w:rsidR="00915A97" w:rsidRPr="00206F2C">
        <w:rPr>
          <w:rFonts w:ascii="GHEA Grapalat" w:hAnsi="GHEA Grapalat" w:cs="Sylfaen"/>
          <w:b/>
          <w:i w:val="0"/>
          <w:sz w:val="24"/>
          <w:szCs w:val="24"/>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206F2C" w:rsidRPr="00206F2C">
        <w:rPr>
          <w:rFonts w:ascii="GHEA Grapalat" w:hAnsi="GHEA Grapalat"/>
          <w:i/>
          <w:lang w:val="af-ZA"/>
        </w:rPr>
        <w:t>ՀՀ-ԿՄԲՀ-ԲՄԱՇՁԲ-21/7</w:t>
      </w:r>
      <w:r w:rsidR="004A07C6">
        <w:rPr>
          <w:rFonts w:ascii="GHEA Grapalat" w:hAnsi="GHEA Grapalat"/>
          <w:i/>
          <w:lang w:val="af-ZA"/>
        </w:rPr>
        <w:t>5</w:t>
      </w:r>
      <w:r w:rsidR="001B32D9" w:rsidRPr="001B32D9">
        <w:rPr>
          <w:rFonts w:ascii="GHEA Grapalat" w:hAnsi="GHEA Grapalat" w:cs="Times Armenian"/>
          <w:i/>
        </w:rPr>
        <w:br/>
      </w:r>
      <w:r w:rsidR="00A46F92">
        <w:rPr>
          <w:rFonts w:ascii="GHEA Grapalat" w:hAnsi="GHEA Grapalat"/>
          <w:i/>
        </w:rPr>
        <w:t xml:space="preserve">№ </w:t>
      </w:r>
      <w:r w:rsidR="00FC1FE7">
        <w:rPr>
          <w:rFonts w:ascii="GHEA Grapalat" w:hAnsi="GHEA Grapalat"/>
          <w:i/>
          <w:lang w:val="en-US"/>
        </w:rPr>
        <w:t>2</w:t>
      </w:r>
      <w:r w:rsidR="00096865" w:rsidRPr="009044F1">
        <w:rPr>
          <w:rFonts w:ascii="GHEA Grapalat" w:hAnsi="GHEA Grapalat"/>
          <w:i/>
        </w:rPr>
        <w:t xml:space="preserve"> от </w:t>
      </w:r>
      <w:r w:rsidR="00B25584" w:rsidRPr="00B25584">
        <w:rPr>
          <w:rFonts w:ascii="GHEA Grapalat" w:hAnsi="GHEA Grapalat"/>
          <w:i/>
        </w:rPr>
        <w:t>01</w:t>
      </w:r>
      <w:r w:rsidR="00206F2C">
        <w:rPr>
          <w:rFonts w:ascii="GHEA Grapalat" w:hAnsi="GHEA Grapalat"/>
          <w:i/>
        </w:rPr>
        <w:t xml:space="preserve"> </w:t>
      </w:r>
      <w:r w:rsidR="00B25584" w:rsidRPr="00B25584">
        <w:rPr>
          <w:rFonts w:ascii="GHEA Grapalat" w:hAnsi="GHEA Grapalat"/>
          <w:i/>
        </w:rPr>
        <w:t>июлья</w:t>
      </w:r>
      <w:r w:rsidR="00206F2C">
        <w:rPr>
          <w:rFonts w:ascii="GHEA Grapalat" w:hAnsi="GHEA Grapalat"/>
          <w:i/>
        </w:rPr>
        <w:t xml:space="preserve"> 2021г.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206F2C" w:rsidP="00B46D58">
      <w:pPr>
        <w:pStyle w:val="aa"/>
        <w:widowControl w:val="0"/>
        <w:spacing w:after="160"/>
        <w:ind w:right="-7" w:firstLine="567"/>
        <w:jc w:val="center"/>
        <w:rPr>
          <w:rFonts w:ascii="GHEA Grapalat" w:hAnsi="GHEA Grapalat"/>
        </w:rPr>
      </w:pPr>
      <w:r>
        <w:rPr>
          <w:rFonts w:ascii="GHEA Grapalat" w:hAnsi="GHEA Grapalat"/>
          <w:sz w:val="28"/>
        </w:rPr>
        <w:t>МУНИЦИПАЛИТЕТ  БАЛАОВИТА</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2B32D6" w:rsidP="00B46D58">
      <w:pPr>
        <w:pStyle w:val="aa"/>
        <w:widowControl w:val="0"/>
        <w:spacing w:after="160"/>
        <w:ind w:right="-7"/>
        <w:jc w:val="center"/>
        <w:rPr>
          <w:rFonts w:ascii="GHEA Grapalat" w:hAnsi="GHEA Grapalat"/>
        </w:rPr>
      </w:pPr>
      <w:r w:rsidRPr="009044F1">
        <w:rPr>
          <w:rFonts w:ascii="GHEA Grapalat" w:hAnsi="GHEA Grapalat"/>
        </w:rPr>
        <w:t>НА ОТКРЫТЫЙ КОНКУРС, ОБЪЯВЛЕННЫЙ С ЦЕЛЬЮ ПРИОБРЕТЕНИЯ "</w:t>
      </w:r>
      <w:r w:rsidR="00206F2C" w:rsidRPr="00206F2C">
        <w:rPr>
          <w:rFonts w:ascii="GHEA Grapalat" w:hAnsi="GHEA Grapalat"/>
          <w:szCs w:val="20"/>
        </w:rPr>
        <w:t xml:space="preserve">РАБОТЫ ПО СТРОИТЕЛЬСТВУ НОВОГО ДЕТСКОГО САДА ОБЩИНЫ БАЛАОВИТ КОТАЙКСКОГО МАРЗА РА </w:t>
      </w:r>
      <w:r w:rsidRPr="009044F1">
        <w:rPr>
          <w:rFonts w:ascii="GHEA Grapalat" w:hAnsi="GHEA Grapalat"/>
        </w:rPr>
        <w:t xml:space="preserve">" ДЛЯ НУЖД </w:t>
      </w:r>
      <w:r w:rsidR="00206F2C">
        <w:rPr>
          <w:rFonts w:ascii="GHEA Grapalat" w:hAnsi="GHEA Grapalat"/>
          <w:sz w:val="28"/>
        </w:rPr>
        <w:t>МУНИЦИПАЛИТЕТ  БАЛАОВИТА</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D50690" w:rsidRPr="00C367C2" w:rsidRDefault="00096865" w:rsidP="00FD23C9">
      <w:pPr>
        <w:widowControl w:val="0"/>
        <w:ind w:firstLine="567"/>
        <w:jc w:val="both"/>
        <w:rPr>
          <w:rFonts w:ascii="GHEA Grapalat" w:hAnsi="GHEA Grapalat"/>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206F2C" w:rsidRPr="00C367C2" w:rsidRDefault="00206F2C" w:rsidP="00FD23C9">
      <w:pPr>
        <w:widowControl w:val="0"/>
        <w:ind w:firstLine="567"/>
        <w:jc w:val="both"/>
        <w:rPr>
          <w:rFonts w:ascii="GHEA Grapalat" w:hAnsi="GHEA Grapalat"/>
          <w:b/>
        </w:rPr>
      </w:pPr>
    </w:p>
    <w:p w:rsidR="00160AE4" w:rsidRPr="009044F1" w:rsidRDefault="00160AE4" w:rsidP="00FD23C9">
      <w:pPr>
        <w:widowControl w:val="0"/>
        <w:jc w:val="center"/>
        <w:rPr>
          <w:rFonts w:ascii="GHEA Grapalat" w:hAnsi="GHEA Grapalat"/>
          <w:b/>
        </w:rPr>
      </w:pPr>
      <w:r w:rsidRPr="009044F1">
        <w:rPr>
          <w:rFonts w:ascii="GHEA Grapalat" w:hAnsi="GHEA Grapalat"/>
          <w:b/>
        </w:rPr>
        <w:t>СОДЕРЖАНИЕ</w:t>
      </w:r>
    </w:p>
    <w:p w:rsidR="00160AE4" w:rsidRPr="009044F1" w:rsidRDefault="00160AE4" w:rsidP="00FD23C9">
      <w:pPr>
        <w:widowControl w:val="0"/>
        <w:ind w:firstLine="567"/>
        <w:jc w:val="center"/>
        <w:rPr>
          <w:rFonts w:ascii="GHEA Grapalat" w:hAnsi="GHEA Grapalat"/>
          <w:i/>
        </w:rPr>
      </w:pPr>
    </w:p>
    <w:p w:rsidR="00615B35" w:rsidRPr="00FD23C9" w:rsidRDefault="00206F2C" w:rsidP="00FD23C9">
      <w:pPr>
        <w:widowControl w:val="0"/>
        <w:jc w:val="center"/>
        <w:rPr>
          <w:rFonts w:ascii="GHEA Grapalat" w:hAnsi="GHEA Grapalat"/>
          <w:b/>
        </w:rPr>
      </w:pPr>
      <w:r w:rsidRPr="00FD23C9">
        <w:rPr>
          <w:rFonts w:ascii="GHEA Grapalat" w:hAnsi="GHEA Grapalat"/>
          <w:b/>
          <w:szCs w:val="20"/>
        </w:rPr>
        <w:t>РАБОТЫ ПО СТРОИТЕЛЬСТВУ НОВОГО ДЕТСКОГО САДА ОБЩИНЫ БАЛАОВИТ КОТАЙКСКОГО МАРЗА РА</w:t>
      </w:r>
      <w:r w:rsidR="005D7731" w:rsidRPr="00FD23C9">
        <w:rPr>
          <w:rFonts w:ascii="GHEA Grapalat" w:hAnsi="GHEA Grapalat"/>
          <w:b/>
        </w:rPr>
        <w:t xml:space="preserve"> ДЛЯ НУЖД</w:t>
      </w:r>
      <w:r w:rsidR="00EB5576" w:rsidRPr="00FD23C9">
        <w:rPr>
          <w:rFonts w:ascii="GHEA Grapalat" w:hAnsi="GHEA Grapalat"/>
          <w:b/>
        </w:rPr>
        <w:t xml:space="preserve"> </w:t>
      </w:r>
      <w:r w:rsidRPr="00FD23C9">
        <w:rPr>
          <w:rFonts w:ascii="GHEA Grapalat" w:hAnsi="GHEA Grapalat"/>
          <w:b/>
        </w:rPr>
        <w:t>МУНИЦИПАЛИТЕТА  БАЛАОВИТА</w:t>
      </w:r>
    </w:p>
    <w:p w:rsidR="00160AE4" w:rsidRPr="003A1EBB" w:rsidRDefault="00160AE4" w:rsidP="00FD23C9">
      <w:pPr>
        <w:widowControl w:val="0"/>
        <w:ind w:firstLine="567"/>
        <w:jc w:val="center"/>
        <w:rPr>
          <w:rFonts w:ascii="GHEA Grapalat" w:hAnsi="GHEA Grapalat"/>
        </w:rPr>
      </w:pPr>
    </w:p>
    <w:p w:rsidR="00096865" w:rsidRPr="009044F1" w:rsidRDefault="00160AE4" w:rsidP="00FD23C9">
      <w:pPr>
        <w:widowControl w:val="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FD23C9">
      <w:pPr>
        <w:widowControl w:val="0"/>
        <w:jc w:val="center"/>
        <w:rPr>
          <w:rFonts w:ascii="GHEA Grapalat" w:hAnsi="GHEA Grapalat" w:cs="Sylfaen"/>
          <w:b/>
        </w:rPr>
      </w:pPr>
    </w:p>
    <w:p w:rsidR="00096865" w:rsidRPr="008842CE" w:rsidRDefault="00096865" w:rsidP="00FD23C9">
      <w:pPr>
        <w:widowControl w:val="0"/>
        <w:jc w:val="center"/>
        <w:rPr>
          <w:rFonts w:ascii="GHEA Grapalat" w:hAnsi="GHEA Grapalat"/>
          <w:b/>
        </w:rPr>
      </w:pPr>
      <w:r w:rsidRPr="009044F1">
        <w:rPr>
          <w:rFonts w:ascii="GHEA Grapalat" w:hAnsi="GHEA Grapalat"/>
          <w:b/>
        </w:rPr>
        <w:t>ЧАСТЬ I.</w:t>
      </w:r>
    </w:p>
    <w:p w:rsidR="002E069D" w:rsidRPr="008842CE" w:rsidRDefault="002E069D" w:rsidP="00FD23C9">
      <w:pPr>
        <w:widowControl w:val="0"/>
        <w:jc w:val="center"/>
        <w:rPr>
          <w:rFonts w:ascii="GHEA Grapalat" w:hAnsi="GHEA Grapalat"/>
        </w:rPr>
      </w:pPr>
    </w:p>
    <w:p w:rsidR="00096865" w:rsidRPr="009044F1" w:rsidRDefault="00096865" w:rsidP="00FD23C9">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FD23C9">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FD23C9">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FD23C9">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FD23C9">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FD23C9">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FD23C9">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FD23C9">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FD23C9">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FD23C9">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FD23C9">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FD23C9">
      <w:pPr>
        <w:widowControl w:val="0"/>
        <w:jc w:val="center"/>
        <w:rPr>
          <w:rFonts w:ascii="GHEA Grapalat" w:hAnsi="GHEA Grapalat"/>
          <w:b/>
        </w:rPr>
      </w:pPr>
    </w:p>
    <w:p w:rsidR="00520F57" w:rsidRDefault="00520F57" w:rsidP="00FD23C9">
      <w:pPr>
        <w:widowControl w:val="0"/>
        <w:jc w:val="center"/>
        <w:rPr>
          <w:rFonts w:ascii="GHEA Grapalat" w:hAnsi="GHEA Grapalat"/>
          <w:b/>
        </w:rPr>
      </w:pPr>
    </w:p>
    <w:p w:rsidR="008842CE" w:rsidRPr="00374F4A" w:rsidRDefault="00CA590C" w:rsidP="00FD23C9">
      <w:pPr>
        <w:widowControl w:val="0"/>
        <w:jc w:val="center"/>
        <w:rPr>
          <w:rFonts w:ascii="GHEA Grapalat" w:hAnsi="GHEA Grapalat"/>
          <w:b/>
        </w:rPr>
      </w:pPr>
      <w:r>
        <w:rPr>
          <w:rFonts w:ascii="GHEA Grapalat" w:hAnsi="GHEA Grapalat"/>
          <w:b/>
        </w:rPr>
        <w:t xml:space="preserve">ЧАСТЬ II. </w:t>
      </w:r>
    </w:p>
    <w:p w:rsidR="008842CE" w:rsidRPr="00374F4A" w:rsidRDefault="008842CE" w:rsidP="00FD23C9">
      <w:pPr>
        <w:widowControl w:val="0"/>
        <w:jc w:val="center"/>
        <w:rPr>
          <w:rFonts w:ascii="GHEA Grapalat" w:hAnsi="GHEA Grapalat"/>
          <w:b/>
        </w:rPr>
      </w:pPr>
    </w:p>
    <w:p w:rsidR="00096865" w:rsidRDefault="00096865" w:rsidP="00FD23C9">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FD23C9">
      <w:pPr>
        <w:widowControl w:val="0"/>
        <w:jc w:val="center"/>
        <w:rPr>
          <w:rFonts w:ascii="GHEA Grapalat" w:hAnsi="GHEA Grapalat"/>
          <w:b/>
        </w:rPr>
      </w:pPr>
    </w:p>
    <w:p w:rsidR="00096865" w:rsidRPr="003A1EBB" w:rsidRDefault="00096865" w:rsidP="00FD23C9">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FD23C9">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FD23C9">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FD23C9" w:rsidRPr="00206F2C">
        <w:rPr>
          <w:rFonts w:ascii="GHEA Grapalat" w:hAnsi="GHEA Grapalat"/>
          <w:i/>
          <w:lang w:val="af-ZA"/>
        </w:rPr>
        <w:t>ՀՀ-ԿՄԲՀ-ԲՄԱՇՁԲ-21/7</w:t>
      </w:r>
      <w:r w:rsidR="004A07C6">
        <w:rPr>
          <w:rFonts w:ascii="GHEA Grapalat" w:hAnsi="GHEA Grapalat"/>
          <w:i/>
          <w:lang w:val="af-ZA"/>
        </w:rPr>
        <w:t>5</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FD23C9" w:rsidRPr="00FD23C9">
        <w:rPr>
          <w:rStyle w:val="a9"/>
          <w:rFonts w:ascii="GHEA Grapalat" w:hAnsi="GHEA Grapalat"/>
          <w:sz w:val="24"/>
          <w:szCs w:val="24"/>
        </w:rPr>
        <w:t>"</w:t>
      </w:r>
      <w:hyperlink r:id="rId10" w:history="1">
        <w:r w:rsidR="00FD23C9" w:rsidRPr="00FD23C9">
          <w:rPr>
            <w:rStyle w:val="a9"/>
            <w:rFonts w:ascii="GHEA Grapalat" w:hAnsi="GHEA Grapalat"/>
            <w:sz w:val="24"/>
            <w:szCs w:val="24"/>
          </w:rPr>
          <w:t>balahovithamaynk@rambler.ru</w:t>
        </w:r>
      </w:hyperlink>
      <w:r w:rsidR="00FD23C9" w:rsidRPr="00FD23C9">
        <w:rPr>
          <w:rStyle w:val="a9"/>
          <w:rFonts w:ascii="GHEA Grapalat" w:hAnsi="GHEA Grapalat"/>
          <w:sz w:val="24"/>
          <w:szCs w:val="24"/>
        </w:rPr>
        <w:t>.</w:t>
      </w:r>
      <w:r w:rsidRPr="00FD23C9">
        <w:rPr>
          <w:rFonts w:ascii="GHEA Grapalat" w:hAnsi="GHEA Grapalat"/>
          <w:sz w:val="24"/>
          <w:szCs w:val="24"/>
        </w:rPr>
        <w:t>.</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FD23C9" w:rsidRPr="00FD23C9">
        <w:rPr>
          <w:rFonts w:ascii="GHEA Grapalat" w:hAnsi="GHEA Grapalat"/>
          <w:i w:val="0"/>
          <w:sz w:val="24"/>
          <w:szCs w:val="24"/>
        </w:rPr>
        <w:t>РАБОТЫ ПО СТРОИТЕЛЬСТВУ НОВОГО ДЕТСКОГО САДА ОБЩИНЫ БАЛАОВИТ КОТАЙКСКОГО МАРЗА РА</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w:t>
      </w:r>
      <w:r w:rsidR="00FD23C9" w:rsidRPr="00FD23C9">
        <w:rPr>
          <w:rFonts w:ascii="GHEA Grapalat" w:hAnsi="GHEA Grapalat"/>
          <w:i w:val="0"/>
          <w:sz w:val="24"/>
          <w:szCs w:val="24"/>
        </w:rPr>
        <w:t>Mуниципалитета Балаовитa</w:t>
      </w:r>
      <w:r w:rsidRPr="009044F1">
        <w:rPr>
          <w:rFonts w:ascii="GHEA Grapalat" w:hAnsi="GHEA Grapalat"/>
          <w:i w:val="0"/>
          <w:sz w:val="24"/>
          <w:szCs w:val="24"/>
        </w:rPr>
        <w:t>", которые сгруппированы в лоты "</w:t>
      </w:r>
      <w:r w:rsidR="00FD23C9" w:rsidRPr="00FD23C9">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FD23C9" w:rsidP="00B46D58">
            <w:pPr>
              <w:pStyle w:val="23"/>
              <w:widowControl w:val="0"/>
              <w:spacing w:after="120" w:line="240" w:lineRule="auto"/>
              <w:ind w:firstLine="0"/>
              <w:rPr>
                <w:rFonts w:ascii="GHEA Grapalat" w:hAnsi="GHEA Grapalat"/>
                <w:sz w:val="24"/>
                <w:szCs w:val="24"/>
                <w:u w:val="single"/>
                <w:vertAlign w:val="subscript"/>
              </w:rPr>
            </w:pPr>
            <w:r w:rsidRPr="00FD23C9">
              <w:rPr>
                <w:rFonts w:ascii="GHEA Grapalat" w:hAnsi="GHEA Grapalat"/>
                <w:i/>
                <w:sz w:val="24"/>
                <w:szCs w:val="24"/>
              </w:rPr>
              <w:t>РАБОТЫ ПО СТРОИТЕЛЬСТВУ НОВОГО ДЕТСКОГО САДА ОБЩИНЫ БАЛАОВИТ КОТАЙКСКОГО МАРЗА РА</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21023E" w:rsidRPr="0021023E" w:rsidRDefault="0021023E" w:rsidP="0021023E">
      <w:pPr>
        <w:ind w:firstLine="567"/>
        <w:jc w:val="both"/>
        <w:rPr>
          <w:rFonts w:ascii="GHEA Grapalat" w:hAnsi="GHEA Grapalat" w:cs="Sylfaen"/>
          <w:i/>
          <w:lang w:val="es-ES"/>
        </w:rPr>
      </w:pPr>
      <w:r w:rsidRPr="0021023E">
        <w:rPr>
          <w:rFonts w:ascii="GHEA Grapalat" w:hAnsi="GHEA Grapalat" w:cs="Sylfaen"/>
          <w:i/>
          <w:lang w:val="es-ES"/>
        </w:rPr>
        <w:t>Организация-подрядчик, осуществляющая строительные работы, должна иметь:</w:t>
      </w:r>
    </w:p>
    <w:p w:rsidR="00FD23C9" w:rsidRPr="00FD23C9" w:rsidRDefault="0021023E" w:rsidP="0021023E">
      <w:pPr>
        <w:jc w:val="both"/>
        <w:rPr>
          <w:rFonts w:ascii="Sylfaen" w:hAnsi="Sylfaen"/>
          <w:lang w:val="af-ZA"/>
        </w:rPr>
      </w:pPr>
      <w:r w:rsidRPr="0021023E">
        <w:rPr>
          <w:rFonts w:ascii="GHEA Grapalat" w:hAnsi="GHEA Grapalat" w:cs="Sylfaen"/>
          <w:i/>
          <w:lang w:val="es-ES"/>
        </w:rPr>
        <w:t>1. Для выполнения работ, предусмотренных настоящим приглашением, требуются следующие лицензии: по следующим сферам строительства «сферы градостроительства»:</w:t>
      </w:r>
      <w:r w:rsidR="00FD23C9" w:rsidRPr="0021023E">
        <w:rPr>
          <w:rFonts w:ascii="Sylfaen" w:hAnsi="Sylfaen"/>
          <w:lang w:val="af-ZA"/>
        </w:rPr>
        <w:t xml:space="preserve"> </w:t>
      </w:r>
    </w:p>
    <w:p w:rsidR="00FD23C9" w:rsidRPr="00F2312E" w:rsidRDefault="00FD23C9" w:rsidP="00FD23C9">
      <w:pPr>
        <w:jc w:val="both"/>
        <w:rPr>
          <w:rFonts w:ascii="GHEA Grapalat" w:hAnsi="GHEA Grapalat"/>
          <w:sz w:val="20"/>
          <w:szCs w:val="20"/>
          <w:lang w:val="af-ZA"/>
        </w:rPr>
      </w:pPr>
    </w:p>
    <w:tbl>
      <w:tblPr>
        <w:tblW w:w="822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6610"/>
      </w:tblGrid>
      <w:tr w:rsidR="00FD23C9" w:rsidRPr="009C2817" w:rsidTr="00234B6F">
        <w:tc>
          <w:tcPr>
            <w:tcW w:w="1611" w:type="dxa"/>
          </w:tcPr>
          <w:p w:rsidR="00FD23C9" w:rsidRPr="0021023E" w:rsidRDefault="00FD23C9" w:rsidP="000303CF">
            <w:pPr>
              <w:tabs>
                <w:tab w:val="left" w:pos="1134"/>
              </w:tabs>
              <w:jc w:val="center"/>
              <w:rPr>
                <w:rFonts w:ascii="GHEA Grapalat" w:hAnsi="GHEA Grapalat"/>
                <w:b/>
                <w:i/>
                <w:sz w:val="18"/>
                <w:szCs w:val="18"/>
                <w:lang w:val="es-ES"/>
              </w:rPr>
            </w:pPr>
            <w:r w:rsidRPr="0021023E">
              <w:rPr>
                <w:rFonts w:ascii="GHEA Grapalat" w:hAnsi="GHEA Grapalat" w:cs="Sylfaen"/>
                <w:b/>
                <w:bCs/>
                <w:i/>
                <w:iCs/>
                <w:sz w:val="18"/>
                <w:szCs w:val="18"/>
                <w:lang w:val="es-ES"/>
              </w:rPr>
              <w:t>Номера порций</w:t>
            </w:r>
          </w:p>
        </w:tc>
        <w:tc>
          <w:tcPr>
            <w:tcW w:w="6610" w:type="dxa"/>
            <w:vAlign w:val="center"/>
          </w:tcPr>
          <w:p w:rsidR="00FD23C9" w:rsidRPr="0021023E" w:rsidRDefault="00FD23C9" w:rsidP="000303CF">
            <w:pPr>
              <w:spacing w:line="360" w:lineRule="auto"/>
              <w:jc w:val="center"/>
              <w:rPr>
                <w:rFonts w:ascii="GHEA Grapalat" w:hAnsi="GHEA Grapalat"/>
                <w:b/>
                <w:bCs/>
                <w:i/>
                <w:iCs/>
                <w:sz w:val="18"/>
                <w:szCs w:val="18"/>
                <w:lang w:val="es-ES"/>
              </w:rPr>
            </w:pPr>
            <w:r w:rsidRPr="0021023E">
              <w:rPr>
                <w:rFonts w:ascii="GHEA Grapalat" w:hAnsi="GHEA Grapalat" w:cs="Sylfaen"/>
                <w:b/>
                <w:i/>
                <w:sz w:val="18"/>
                <w:szCs w:val="18"/>
                <w:lang w:val="es-ES"/>
              </w:rPr>
              <w:t>Тип(ы) требуемой лицензии:</w:t>
            </w:r>
          </w:p>
        </w:tc>
      </w:tr>
      <w:tr w:rsidR="00FD23C9" w:rsidRPr="00EF099B" w:rsidTr="00234B6F">
        <w:tc>
          <w:tcPr>
            <w:tcW w:w="1611" w:type="dxa"/>
            <w:shd w:val="clear" w:color="auto" w:fill="999999"/>
          </w:tcPr>
          <w:p w:rsidR="00FD23C9" w:rsidRPr="0021023E" w:rsidRDefault="00FD23C9" w:rsidP="000303CF">
            <w:pPr>
              <w:tabs>
                <w:tab w:val="left" w:pos="1134"/>
              </w:tabs>
              <w:jc w:val="center"/>
              <w:rPr>
                <w:rFonts w:ascii="GHEA Grapalat" w:hAnsi="GHEA Grapalat"/>
                <w:b/>
                <w:i/>
                <w:sz w:val="18"/>
                <w:szCs w:val="18"/>
                <w:lang w:val="es-ES"/>
              </w:rPr>
            </w:pPr>
            <w:r w:rsidRPr="0021023E">
              <w:rPr>
                <w:rFonts w:ascii="GHEA Grapalat" w:hAnsi="GHEA Grapalat"/>
                <w:b/>
                <w:i/>
                <w:sz w:val="18"/>
                <w:szCs w:val="18"/>
                <w:lang w:val="es-ES"/>
              </w:rPr>
              <w:t>1</w:t>
            </w:r>
          </w:p>
        </w:tc>
        <w:tc>
          <w:tcPr>
            <w:tcW w:w="6610" w:type="dxa"/>
            <w:shd w:val="clear" w:color="auto" w:fill="999999"/>
          </w:tcPr>
          <w:p w:rsidR="00FD23C9" w:rsidRPr="0021023E" w:rsidRDefault="00FD23C9" w:rsidP="000303CF">
            <w:pPr>
              <w:tabs>
                <w:tab w:val="left" w:pos="1134"/>
              </w:tabs>
              <w:jc w:val="center"/>
              <w:rPr>
                <w:rFonts w:ascii="GHEA Grapalat" w:hAnsi="GHEA Grapalat"/>
                <w:b/>
                <w:i/>
                <w:sz w:val="18"/>
                <w:szCs w:val="18"/>
                <w:lang w:val="es-ES"/>
              </w:rPr>
            </w:pPr>
            <w:r w:rsidRPr="0021023E">
              <w:rPr>
                <w:rFonts w:ascii="GHEA Grapalat" w:hAnsi="GHEA Grapalat"/>
                <w:b/>
                <w:i/>
                <w:sz w:val="18"/>
                <w:szCs w:val="18"/>
                <w:lang w:val="es-ES"/>
              </w:rPr>
              <w:t>2</w:t>
            </w:r>
          </w:p>
        </w:tc>
      </w:tr>
      <w:tr w:rsidR="0021023E" w:rsidRPr="00EF099B" w:rsidTr="00234B6F">
        <w:tc>
          <w:tcPr>
            <w:tcW w:w="1611" w:type="dxa"/>
            <w:vAlign w:val="center"/>
          </w:tcPr>
          <w:p w:rsidR="0021023E" w:rsidRPr="0021023E" w:rsidRDefault="0021023E" w:rsidP="0021023E">
            <w:pPr>
              <w:jc w:val="center"/>
              <w:rPr>
                <w:rFonts w:ascii="GHEA Grapalat" w:hAnsi="GHEA Grapalat"/>
                <w:i/>
                <w:sz w:val="18"/>
                <w:szCs w:val="18"/>
                <w:lang w:val="es-ES"/>
              </w:rPr>
            </w:pPr>
            <w:r w:rsidRPr="0021023E">
              <w:rPr>
                <w:rFonts w:ascii="GHEA Grapalat" w:hAnsi="GHEA Grapalat"/>
                <w:i/>
                <w:sz w:val="18"/>
                <w:szCs w:val="18"/>
                <w:lang w:val="es-ES"/>
              </w:rPr>
              <w:t>1</w:t>
            </w:r>
          </w:p>
        </w:tc>
        <w:tc>
          <w:tcPr>
            <w:tcW w:w="6610" w:type="dxa"/>
          </w:tcPr>
          <w:p w:rsidR="0021023E" w:rsidRPr="00234B6F" w:rsidRDefault="0021023E" w:rsidP="0021023E">
            <w:pPr>
              <w:rPr>
                <w:rFonts w:ascii="GHEA Grapalat" w:hAnsi="GHEA Grapalat"/>
                <w:i/>
                <w:sz w:val="20"/>
                <w:szCs w:val="18"/>
              </w:rPr>
            </w:pPr>
            <w:r w:rsidRPr="00234B6F">
              <w:rPr>
                <w:rFonts w:ascii="GHEA Grapalat" w:hAnsi="GHEA Grapalat"/>
                <w:i/>
                <w:sz w:val="20"/>
                <w:szCs w:val="18"/>
              </w:rPr>
              <w:t>Проектирование жилых, общественных и промышленных объектов</w:t>
            </w:r>
          </w:p>
        </w:tc>
      </w:tr>
      <w:tr w:rsidR="0021023E" w:rsidRPr="00EF099B" w:rsidTr="00234B6F">
        <w:tc>
          <w:tcPr>
            <w:tcW w:w="1611" w:type="dxa"/>
            <w:vAlign w:val="center"/>
          </w:tcPr>
          <w:p w:rsidR="0021023E" w:rsidRPr="0021023E" w:rsidRDefault="0021023E" w:rsidP="0021023E">
            <w:pPr>
              <w:jc w:val="center"/>
              <w:rPr>
                <w:rFonts w:ascii="GHEA Grapalat" w:hAnsi="GHEA Grapalat"/>
                <w:i/>
                <w:sz w:val="18"/>
                <w:szCs w:val="18"/>
                <w:lang w:val="es-ES"/>
              </w:rPr>
            </w:pPr>
            <w:r w:rsidRPr="0021023E">
              <w:rPr>
                <w:rFonts w:ascii="GHEA Grapalat" w:hAnsi="GHEA Grapalat"/>
                <w:i/>
                <w:sz w:val="18"/>
                <w:szCs w:val="18"/>
                <w:lang w:val="es-ES"/>
              </w:rPr>
              <w:t>2</w:t>
            </w:r>
          </w:p>
        </w:tc>
        <w:tc>
          <w:tcPr>
            <w:tcW w:w="6610" w:type="dxa"/>
          </w:tcPr>
          <w:p w:rsidR="0021023E" w:rsidRPr="00234B6F" w:rsidRDefault="0021023E" w:rsidP="0021023E">
            <w:pPr>
              <w:rPr>
                <w:rFonts w:ascii="GHEA Grapalat" w:hAnsi="GHEA Grapalat"/>
                <w:i/>
                <w:sz w:val="20"/>
                <w:szCs w:val="18"/>
              </w:rPr>
            </w:pPr>
            <w:r w:rsidRPr="00234B6F">
              <w:rPr>
                <w:rFonts w:ascii="GHEA Grapalat" w:hAnsi="GHEA Grapalat"/>
                <w:i/>
                <w:sz w:val="20"/>
                <w:szCs w:val="18"/>
              </w:rPr>
              <w:t>Энергетическая отрасль</w:t>
            </w:r>
          </w:p>
        </w:tc>
      </w:tr>
      <w:tr w:rsidR="0021023E" w:rsidRPr="00EF099B" w:rsidTr="00234B6F">
        <w:tc>
          <w:tcPr>
            <w:tcW w:w="1611" w:type="dxa"/>
            <w:vAlign w:val="center"/>
          </w:tcPr>
          <w:p w:rsidR="0021023E" w:rsidRPr="0021023E" w:rsidRDefault="0021023E" w:rsidP="0021023E">
            <w:pPr>
              <w:jc w:val="center"/>
              <w:rPr>
                <w:rFonts w:ascii="GHEA Grapalat" w:hAnsi="GHEA Grapalat"/>
                <w:i/>
                <w:sz w:val="18"/>
                <w:szCs w:val="18"/>
                <w:lang w:val="es-ES"/>
              </w:rPr>
            </w:pPr>
            <w:r w:rsidRPr="0021023E">
              <w:rPr>
                <w:rFonts w:ascii="GHEA Grapalat" w:hAnsi="GHEA Grapalat"/>
                <w:i/>
                <w:sz w:val="18"/>
                <w:szCs w:val="18"/>
                <w:lang w:val="es-ES"/>
              </w:rPr>
              <w:t>3</w:t>
            </w:r>
          </w:p>
        </w:tc>
        <w:tc>
          <w:tcPr>
            <w:tcW w:w="6610" w:type="dxa"/>
          </w:tcPr>
          <w:p w:rsidR="0021023E" w:rsidRPr="00234B6F" w:rsidRDefault="0021023E" w:rsidP="0021023E">
            <w:pPr>
              <w:rPr>
                <w:rFonts w:ascii="GHEA Grapalat" w:hAnsi="GHEA Grapalat"/>
                <w:i/>
                <w:sz w:val="20"/>
                <w:szCs w:val="18"/>
              </w:rPr>
            </w:pPr>
            <w:r w:rsidRPr="00234B6F">
              <w:rPr>
                <w:rFonts w:ascii="GHEA Grapalat" w:hAnsi="GHEA Grapalat"/>
                <w:i/>
                <w:sz w:val="20"/>
                <w:szCs w:val="18"/>
              </w:rPr>
              <w:t>Для строительства гидротехнической отрасли</w:t>
            </w:r>
          </w:p>
        </w:tc>
      </w:tr>
    </w:tbl>
    <w:p w:rsidR="00096865" w:rsidRDefault="00096865" w:rsidP="00B46D58">
      <w:pPr>
        <w:widowControl w:val="0"/>
        <w:spacing w:after="160"/>
        <w:ind w:firstLine="567"/>
        <w:jc w:val="center"/>
        <w:rPr>
          <w:rFonts w:ascii="GHEA Grapalat" w:hAnsi="GHEA Grapalat" w:cs="Sylfaen"/>
          <w:i/>
        </w:rPr>
      </w:pPr>
    </w:p>
    <w:p w:rsidR="0021023E" w:rsidRPr="0021023E" w:rsidRDefault="0021023E" w:rsidP="0021023E">
      <w:pPr>
        <w:widowControl w:val="0"/>
        <w:ind w:firstLine="567"/>
        <w:jc w:val="both"/>
        <w:rPr>
          <w:rFonts w:ascii="GHEA Grapalat" w:hAnsi="GHEA Grapalat" w:cs="Sylfaen"/>
          <w:i/>
        </w:rPr>
      </w:pPr>
      <w:r w:rsidRPr="0021023E">
        <w:rPr>
          <w:rFonts w:ascii="GHEA Grapalat" w:hAnsi="GHEA Grapalat" w:cs="Sylfaen"/>
          <w:i/>
        </w:rPr>
        <w:t>2. Из технических средств: грузовые и самосвалы, подъемная машина, автокресла, а также соответствующие устройства и оборудование для осуществления строительно-монтажных работ:</w:t>
      </w:r>
    </w:p>
    <w:p w:rsidR="0021023E" w:rsidRPr="0021023E" w:rsidRDefault="0021023E" w:rsidP="0021023E">
      <w:pPr>
        <w:widowControl w:val="0"/>
        <w:ind w:firstLine="567"/>
        <w:jc w:val="both"/>
        <w:rPr>
          <w:rFonts w:ascii="GHEA Grapalat" w:hAnsi="GHEA Grapalat" w:cs="Sylfaen"/>
          <w:i/>
        </w:rPr>
      </w:pPr>
      <w:r w:rsidRPr="0021023E">
        <w:rPr>
          <w:rFonts w:ascii="GHEA Grapalat" w:hAnsi="GHEA Grapalat" w:cs="Sylfaen"/>
          <w:i/>
        </w:rPr>
        <w:t>3. Трудовые ресурсы-квалифицированные специалисты для реализации строительных работ:</w:t>
      </w:r>
    </w:p>
    <w:p w:rsidR="0021023E" w:rsidRPr="0021023E" w:rsidRDefault="0021023E" w:rsidP="0021023E">
      <w:pPr>
        <w:widowControl w:val="0"/>
        <w:ind w:firstLine="567"/>
        <w:jc w:val="both"/>
        <w:rPr>
          <w:rFonts w:ascii="GHEA Grapalat" w:hAnsi="GHEA Grapalat" w:cs="Sylfaen"/>
          <w:i/>
        </w:rPr>
      </w:pPr>
      <w:r w:rsidRPr="0021023E">
        <w:rPr>
          <w:rFonts w:ascii="GHEA Grapalat" w:hAnsi="GHEA Grapalat" w:cs="Sylfaen"/>
          <w:i/>
        </w:rPr>
        <w:t>4. Строительные материалы, оборудование и изделия, используемые в процессе ремонта, должны соответствовать требованиям действующих в РА нормативных документов, а также показателям, подтверждающим параметры качества используемых товаров (требованиям сертификатов), в частности, используемые материалы должны соответствовать следующим приблизительным требованиям к долголетию</w:t>
      </w:r>
    </w:p>
    <w:p w:rsidR="0021023E" w:rsidRPr="0021023E" w:rsidRDefault="0021023E" w:rsidP="0021023E">
      <w:pPr>
        <w:widowControl w:val="0"/>
        <w:jc w:val="both"/>
        <w:rPr>
          <w:rFonts w:ascii="GHEA Grapalat" w:hAnsi="GHEA Grapalat" w:cs="Sylfaen"/>
          <w:i/>
        </w:rPr>
      </w:pPr>
      <w:r w:rsidRPr="0021023E">
        <w:rPr>
          <w:rFonts w:ascii="GHEA Grapalat" w:hAnsi="GHEA Grapalat" w:cs="Sylfaen"/>
          <w:i/>
        </w:rPr>
        <w:t xml:space="preserve">1.оцинкованная листовая сталь                               </w:t>
      </w:r>
      <w:r w:rsidRPr="00234B6F">
        <w:rPr>
          <w:rFonts w:ascii="GHEA Grapalat" w:hAnsi="GHEA Grapalat" w:cs="Sylfaen"/>
          <w:i/>
        </w:rPr>
        <w:t xml:space="preserve">         </w:t>
      </w:r>
      <w:r w:rsidRPr="0021023E">
        <w:rPr>
          <w:rFonts w:ascii="GHEA Grapalat" w:hAnsi="GHEA Grapalat" w:cs="Sylfaen"/>
          <w:i/>
        </w:rPr>
        <w:t>25-30 лет</w:t>
      </w:r>
    </w:p>
    <w:p w:rsidR="0021023E" w:rsidRPr="0021023E" w:rsidRDefault="0021023E" w:rsidP="0021023E">
      <w:pPr>
        <w:widowControl w:val="0"/>
        <w:ind w:left="6521" w:hanging="6521"/>
        <w:jc w:val="both"/>
        <w:rPr>
          <w:rFonts w:ascii="GHEA Grapalat" w:hAnsi="GHEA Grapalat" w:cs="Sylfaen"/>
          <w:i/>
        </w:rPr>
      </w:pPr>
      <w:r w:rsidRPr="0021023E">
        <w:rPr>
          <w:rFonts w:ascii="GHEA Grapalat" w:hAnsi="GHEA Grapalat" w:cs="Sylfaen"/>
          <w:i/>
        </w:rPr>
        <w:t>2.деревянные элементы крыши раз в       20-25 лет-обработка антисептиками/</w:t>
      </w:r>
    </w:p>
    <w:p w:rsidR="0021023E" w:rsidRPr="0021023E" w:rsidRDefault="0021023E" w:rsidP="0021023E">
      <w:pPr>
        <w:widowControl w:val="0"/>
        <w:jc w:val="both"/>
        <w:rPr>
          <w:rFonts w:ascii="GHEA Grapalat" w:hAnsi="GHEA Grapalat" w:cs="Sylfaen"/>
          <w:i/>
        </w:rPr>
      </w:pPr>
      <w:r w:rsidRPr="0021023E">
        <w:rPr>
          <w:rFonts w:ascii="GHEA Grapalat" w:hAnsi="GHEA Grapalat" w:cs="Sylfaen"/>
          <w:i/>
        </w:rPr>
        <w:t>3.базальтовая облицовка плиты                                     8-10 лет</w:t>
      </w:r>
    </w:p>
    <w:p w:rsidR="0021023E" w:rsidRPr="0021023E" w:rsidRDefault="0021023E" w:rsidP="0021023E">
      <w:pPr>
        <w:widowControl w:val="0"/>
        <w:jc w:val="both"/>
        <w:rPr>
          <w:rFonts w:ascii="GHEA Grapalat" w:hAnsi="GHEA Grapalat" w:cs="Sylfaen"/>
          <w:i/>
        </w:rPr>
      </w:pPr>
      <w:r w:rsidRPr="0021023E">
        <w:rPr>
          <w:rFonts w:ascii="GHEA Grapalat" w:hAnsi="GHEA Grapalat" w:cs="Sylfaen"/>
          <w:i/>
        </w:rPr>
        <w:t>4.керамическая плитка для пола                                    6-8 лет</w:t>
      </w:r>
    </w:p>
    <w:p w:rsidR="0021023E" w:rsidRPr="0021023E" w:rsidRDefault="0021023E" w:rsidP="0021023E">
      <w:pPr>
        <w:widowControl w:val="0"/>
        <w:jc w:val="both"/>
        <w:rPr>
          <w:rFonts w:ascii="GHEA Grapalat" w:hAnsi="GHEA Grapalat" w:cs="Sylfaen"/>
          <w:i/>
        </w:rPr>
      </w:pPr>
      <w:r w:rsidRPr="0021023E">
        <w:rPr>
          <w:rFonts w:ascii="GHEA Grapalat" w:hAnsi="GHEA Grapalat" w:cs="Sylfaen"/>
          <w:i/>
        </w:rPr>
        <w:t>5.настенные керамические плиты                                6-8 лет</w:t>
      </w:r>
    </w:p>
    <w:p w:rsidR="0021023E" w:rsidRPr="0021023E" w:rsidRDefault="0021023E" w:rsidP="0021023E">
      <w:pPr>
        <w:widowControl w:val="0"/>
        <w:jc w:val="both"/>
        <w:rPr>
          <w:rFonts w:ascii="GHEA Grapalat" w:hAnsi="GHEA Grapalat" w:cs="Sylfaen"/>
          <w:i/>
        </w:rPr>
      </w:pPr>
      <w:r w:rsidRPr="0021023E">
        <w:rPr>
          <w:rFonts w:ascii="GHEA Grapalat" w:hAnsi="GHEA Grapalat" w:cs="Sylfaen"/>
          <w:i/>
        </w:rPr>
        <w:t xml:space="preserve">6.настил пола                                                           </w:t>
      </w:r>
      <w:r w:rsidRPr="00234B6F">
        <w:rPr>
          <w:rFonts w:ascii="GHEA Grapalat" w:hAnsi="GHEA Grapalat" w:cs="Sylfaen"/>
          <w:i/>
        </w:rPr>
        <w:t xml:space="preserve">    </w:t>
      </w:r>
      <w:r w:rsidRPr="0021023E">
        <w:rPr>
          <w:rFonts w:ascii="GHEA Grapalat" w:hAnsi="GHEA Grapalat" w:cs="Sylfaen"/>
          <w:i/>
        </w:rPr>
        <w:t>5-8 лет</w:t>
      </w:r>
    </w:p>
    <w:p w:rsidR="0021023E" w:rsidRPr="0021023E" w:rsidRDefault="0021023E" w:rsidP="0021023E">
      <w:pPr>
        <w:widowControl w:val="0"/>
        <w:jc w:val="both"/>
        <w:rPr>
          <w:rFonts w:ascii="GHEA Grapalat" w:hAnsi="GHEA Grapalat" w:cs="Sylfaen"/>
          <w:i/>
        </w:rPr>
      </w:pPr>
      <w:r w:rsidRPr="0021023E">
        <w:rPr>
          <w:rFonts w:ascii="GHEA Grapalat" w:hAnsi="GHEA Grapalat" w:cs="Sylfaen"/>
          <w:i/>
        </w:rPr>
        <w:t>7.материалы, используемые в системе электропитания 8-10 лет</w:t>
      </w:r>
    </w:p>
    <w:p w:rsidR="0021023E" w:rsidRPr="0021023E" w:rsidRDefault="0021023E" w:rsidP="0021023E">
      <w:pPr>
        <w:widowControl w:val="0"/>
        <w:jc w:val="both"/>
        <w:rPr>
          <w:rFonts w:ascii="GHEA Grapalat" w:hAnsi="GHEA Grapalat" w:cs="Sylfaen"/>
          <w:i/>
        </w:rPr>
      </w:pPr>
      <w:r w:rsidRPr="0021023E">
        <w:rPr>
          <w:rFonts w:ascii="GHEA Grapalat" w:hAnsi="GHEA Grapalat" w:cs="Sylfaen"/>
          <w:i/>
        </w:rPr>
        <w:t>8.материалы, используемые в сетях водоснабжения и водоотведения, 5 до 8 лет</w:t>
      </w:r>
    </w:p>
    <w:p w:rsidR="0021023E" w:rsidRPr="0021023E" w:rsidRDefault="0021023E" w:rsidP="0021023E">
      <w:pPr>
        <w:widowControl w:val="0"/>
        <w:ind w:firstLine="567"/>
        <w:jc w:val="both"/>
        <w:rPr>
          <w:rFonts w:ascii="GHEA Grapalat" w:hAnsi="GHEA Grapalat" w:cs="Sylfaen"/>
          <w:i/>
        </w:rPr>
      </w:pPr>
    </w:p>
    <w:p w:rsidR="0021023E" w:rsidRPr="009044F1" w:rsidRDefault="0021023E" w:rsidP="0021023E">
      <w:pPr>
        <w:widowControl w:val="0"/>
        <w:ind w:firstLine="567"/>
        <w:jc w:val="both"/>
        <w:rPr>
          <w:rFonts w:ascii="GHEA Grapalat" w:hAnsi="GHEA Grapalat" w:cs="Sylfaen"/>
          <w:i/>
        </w:rPr>
      </w:pPr>
      <w:r w:rsidRPr="0021023E">
        <w:rPr>
          <w:rFonts w:ascii="GHEA Grapalat" w:hAnsi="GHEA Grapalat" w:cs="Sylfaen"/>
          <w:i/>
        </w:rPr>
        <w:t>Остальные материалы, которые не включены в список, должны удовлетворять:</w:t>
      </w:r>
    </w:p>
    <w:p w:rsidR="00096865" w:rsidRPr="009044F1" w:rsidRDefault="00693101" w:rsidP="00CC2E07">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CC2E07">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CC2E07">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CC2E07">
      <w:pPr>
        <w:widowControl w:val="0"/>
        <w:tabs>
          <w:tab w:val="left" w:pos="1134"/>
          <w:tab w:val="left" w:pos="7200"/>
        </w:tabs>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CC2E07">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w:t>
      </w:r>
      <w:r w:rsidRPr="009044F1">
        <w:rPr>
          <w:rFonts w:ascii="GHEA Grapalat" w:hAnsi="GHEA Grapalat"/>
        </w:rPr>
        <w:lastRenderedPageBreak/>
        <w:t>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CC2E07">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CC2E07">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CC2E07">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C2E07">
      <w:pPr>
        <w:widowControl w:val="0"/>
        <w:tabs>
          <w:tab w:val="left" w:pos="1134"/>
        </w:tabs>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C2E07">
      <w:pPr>
        <w:widowControl w:val="0"/>
        <w:tabs>
          <w:tab w:val="left" w:pos="1134"/>
        </w:tabs>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BA3554" w:rsidRPr="009044F1" w:rsidRDefault="00BA3554" w:rsidP="00CC2E07">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CC2E07">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CC2E07">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CC2E07">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C2E07">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CC2E07">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C2E07">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C2E07">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C2E07">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CC2E07">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CC2E07">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w:t>
      </w:r>
      <w:r w:rsidRPr="009044F1">
        <w:rPr>
          <w:rFonts w:ascii="GHEA Grapalat" w:hAnsi="GHEA Grapalat"/>
          <w:color w:val="000000"/>
        </w:rPr>
        <w:lastRenderedPageBreak/>
        <w:t>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C2E07">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C2E07">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CC2E07">
      <w:pPr>
        <w:widowControl w:val="0"/>
        <w:tabs>
          <w:tab w:val="left" w:pos="1134"/>
        </w:tabs>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272E3" w:rsidRPr="009044F1" w:rsidRDefault="00096865" w:rsidP="00CC2E07">
      <w:pPr>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в срок</w:t>
      </w:r>
      <w:r w:rsidR="00BB67B5" w:rsidRPr="008C6669">
        <w:rPr>
          <w:rFonts w:ascii="GHEA Grapalat" w:hAnsi="GHEA Grapalat"/>
        </w:rPr>
        <w:t>и</w:t>
      </w:r>
      <w:r w:rsidR="002C1D72" w:rsidRPr="008C6669">
        <w:rPr>
          <w:rFonts w:ascii="GHEA Grapalat" w:hAnsi="GHEA Grapalat"/>
        </w:rPr>
        <w:t xml:space="preserve"> и порядке, установленны</w:t>
      </w:r>
      <w:r w:rsidR="00180D64" w:rsidRPr="008C6669">
        <w:rPr>
          <w:rFonts w:ascii="GHEA Grapalat" w:hAnsi="GHEA Grapalat"/>
        </w:rPr>
        <w:t>ми</w:t>
      </w:r>
      <w:r w:rsidR="002C1D72" w:rsidRPr="008C6669">
        <w:rPr>
          <w:rFonts w:ascii="GHEA Grapalat" w:hAnsi="GHEA Grapalat"/>
        </w:rPr>
        <w:t xml:space="preserve"> статьей 35 </w:t>
      </w:r>
      <w:r w:rsidR="00876D7D" w:rsidRPr="008C6669">
        <w:rPr>
          <w:rFonts w:ascii="GHEA Grapalat" w:hAnsi="GHEA Grapalat"/>
        </w:rPr>
        <w:t>З</w:t>
      </w:r>
      <w:r w:rsidR="002C1D72" w:rsidRPr="008C6669">
        <w:rPr>
          <w:rFonts w:ascii="GHEA Grapalat" w:hAnsi="GHEA Grapalat"/>
        </w:rPr>
        <w:t xml:space="preserve">акона, </w:t>
      </w:r>
      <w:r w:rsidR="00466F7A" w:rsidRPr="008C6669">
        <w:rPr>
          <w:rFonts w:ascii="GHEA Grapalat" w:hAnsi="GHEA Grapalat"/>
        </w:rPr>
        <w:t xml:space="preserve">представляет </w:t>
      </w:r>
      <w:r w:rsidR="002C1D72" w:rsidRPr="008C6669">
        <w:rPr>
          <w:rFonts w:ascii="GHEA Grapalat" w:hAnsi="GHEA Grapalat"/>
        </w:rPr>
        <w:t>обеспеч</w:t>
      </w:r>
      <w:r w:rsidR="00466F7A" w:rsidRPr="008C6669">
        <w:rPr>
          <w:rFonts w:ascii="GHEA Grapalat" w:hAnsi="GHEA Grapalat"/>
        </w:rPr>
        <w:t>ение</w:t>
      </w:r>
      <w:r w:rsidR="002C1D72" w:rsidRPr="008C6669">
        <w:rPr>
          <w:rFonts w:ascii="GHEA Grapalat" w:hAnsi="GHEA Grapalat"/>
        </w:rPr>
        <w:t xml:space="preserve"> квалификаци</w:t>
      </w:r>
      <w:r w:rsidR="00466F7A" w:rsidRPr="008C6669">
        <w:rPr>
          <w:rFonts w:ascii="GHEA Grapalat" w:hAnsi="GHEA Grapalat"/>
        </w:rPr>
        <w:t>и</w:t>
      </w:r>
      <w:r w:rsidR="004272E3" w:rsidRPr="008C6669">
        <w:rPr>
          <w:rFonts w:ascii="GHEA Grapalat" w:hAnsi="GHEA Grapalat"/>
        </w:rPr>
        <w:t xml:space="preserve"> </w:t>
      </w:r>
      <w:r w:rsidR="002C1D72" w:rsidRPr="008C6669">
        <w:rPr>
          <w:rFonts w:ascii="GHEA Grapalat" w:hAnsi="GHEA Grapalat"/>
        </w:rPr>
        <w:t xml:space="preserve">в размере </w:t>
      </w:r>
      <w:r w:rsidR="00CC2E07" w:rsidRPr="00CC2E07">
        <w:rPr>
          <w:rFonts w:ascii="GHEA Grapalat" w:hAnsi="GHEA Grapalat"/>
        </w:rPr>
        <w:t>30</w:t>
      </w:r>
      <w:r w:rsidR="004272E3" w:rsidRPr="008C6669">
        <w:rPr>
          <w:rFonts w:ascii="GHEA Grapalat" w:hAnsi="GHEA Grapalat"/>
        </w:rPr>
        <w:t xml:space="preserve"> процентов</w:t>
      </w:r>
      <w:r w:rsidR="004272E3" w:rsidRPr="008C6669">
        <w:rPr>
          <w:rFonts w:ascii="GHEA Grapalat" w:hAnsi="GHEA Grapalat"/>
          <w:vertAlign w:val="superscript"/>
        </w:rPr>
        <w:t>5,1</w:t>
      </w:r>
      <w:r w:rsidR="004272E3" w:rsidRPr="008C6669">
        <w:rPr>
          <w:rFonts w:ascii="GHEA Grapalat" w:hAnsi="GHEA Grapalat"/>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9044F1" w:rsidRDefault="000A6B75" w:rsidP="00CC2E0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CC2E07">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CC2E07">
      <w:pPr>
        <w:pStyle w:val="23"/>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CC2E07">
      <w:pPr>
        <w:pStyle w:val="2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CC2E07">
      <w:pPr>
        <w:pStyle w:val="23"/>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CC2E07">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CC2E07">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CC2E07">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CC2E07">
      <w:pPr>
        <w:widowControl w:val="0"/>
        <w:tabs>
          <w:tab w:val="left" w:pos="1134"/>
        </w:tabs>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CC2E07">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CC2E07">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CC2E07">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CC2E07">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3"/>
        <w:t>6</w:t>
      </w:r>
      <w:r w:rsidRPr="009044F1">
        <w:rPr>
          <w:rFonts w:ascii="GHEA Grapalat" w:hAnsi="GHEA Grapalat"/>
        </w:rPr>
        <w:t xml:space="preserve">. </w:t>
      </w:r>
    </w:p>
    <w:p w:rsidR="00CC2E07" w:rsidRPr="00C367C2" w:rsidRDefault="00CC2E07"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CC2E07">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CC2E07">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CC2E07">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CC2E07">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CC2E07">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00AC1BA9" w:rsidRPr="00AC1BA9">
        <w:rPr>
          <w:rFonts w:ascii="GHEA Grapalat" w:hAnsi="GHEA Grapalat"/>
          <w:sz w:val="24"/>
          <w:szCs w:val="24"/>
        </w:rPr>
        <w:t>РА  Котайкская область, село Балаовит,ул 1/38</w:t>
      </w:r>
      <w:r>
        <w:rPr>
          <w:rFonts w:ascii="GHEA Grapalat" w:hAnsi="GHEA Grapalat"/>
          <w:sz w:val="24"/>
          <w:szCs w:val="24"/>
        </w:rPr>
        <w:t>" не позднее, чем "</w:t>
      </w:r>
      <w:r w:rsidR="00AC1BA9" w:rsidRPr="00AC1BA9">
        <w:rPr>
          <w:rFonts w:ascii="GHEA Grapalat" w:hAnsi="GHEA Grapalat"/>
          <w:sz w:val="24"/>
          <w:szCs w:val="24"/>
        </w:rPr>
        <w:t>9:</w:t>
      </w:r>
      <w:r w:rsidR="00B25584" w:rsidRPr="00B25584">
        <w:rPr>
          <w:rFonts w:ascii="GHEA Grapalat" w:hAnsi="GHEA Grapalat"/>
          <w:sz w:val="24"/>
          <w:szCs w:val="24"/>
        </w:rPr>
        <w:t>30</w:t>
      </w:r>
      <w:r>
        <w:rPr>
          <w:rFonts w:ascii="GHEA Grapalat" w:hAnsi="GHEA Grapalat"/>
          <w:sz w:val="24"/>
          <w:szCs w:val="24"/>
        </w:rPr>
        <w:t>" часов "</w:t>
      </w:r>
      <w:r w:rsidR="00AC1BA9" w:rsidRPr="00AC1BA9">
        <w:rPr>
          <w:rFonts w:ascii="GHEA Grapalat" w:hAnsi="GHEA Grapalat"/>
          <w:sz w:val="24"/>
          <w:szCs w:val="24"/>
        </w:rPr>
        <w:t>4</w:t>
      </w:r>
      <w:r w:rsidR="00B25584" w:rsidRPr="00B25584">
        <w:rPr>
          <w:rFonts w:ascii="GHEA Grapalat" w:hAnsi="GHEA Grapalat"/>
          <w:sz w:val="24"/>
          <w:szCs w:val="24"/>
        </w:rPr>
        <w:t>0</w:t>
      </w:r>
      <w:r w:rsidR="00234B6F">
        <w:rPr>
          <w:rFonts w:ascii="GHEA Grapalat" w:hAnsi="GHEA Grapalat"/>
          <w:sz w:val="24"/>
          <w:szCs w:val="24"/>
        </w:rPr>
        <w:t>"-го дня после</w:t>
      </w:r>
      <w:r>
        <w:rPr>
          <w:rFonts w:ascii="GHEA Grapalat" w:hAnsi="GHEA Grapalat"/>
          <w:sz w:val="24"/>
          <w:szCs w:val="24"/>
        </w:rPr>
        <w:t xml:space="preserve"> даты опубликования в бюллетене объявления и приглашения на настоящую процедуру. </w:t>
      </w:r>
    </w:p>
    <w:p w:rsidR="00BA4929" w:rsidRPr="006259BB" w:rsidRDefault="00BA4929" w:rsidP="00CC2E07">
      <w:pPr>
        <w:pStyle w:val="23"/>
        <w:widowControl w:val="0"/>
        <w:tabs>
          <w:tab w:val="left" w:pos="1134"/>
        </w:tabs>
        <w:spacing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AC1BA9">
        <w:rPr>
          <w:rFonts w:ascii="GHEA Grapalat" w:hAnsi="GHEA Grapalat"/>
          <w:sz w:val="22"/>
        </w:rPr>
        <w:t>Арутюну Баргутяну</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CC2E07">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CC2E07">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CC2E07">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CC2E07">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C2E07">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CC2E07">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CC2E07">
      <w:pPr>
        <w:pStyle w:val="norm"/>
        <w:widowControl w:val="0"/>
        <w:tabs>
          <w:tab w:val="left" w:pos="1134"/>
        </w:tabs>
        <w:spacing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CC2E0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CC2E07">
      <w:pPr>
        <w:widowControl w:val="0"/>
        <w:tabs>
          <w:tab w:val="left" w:pos="1134"/>
        </w:tabs>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af6"/>
          <w:rFonts w:ascii="GHEA Grapalat" w:hAnsi="GHEA Grapalat"/>
        </w:rPr>
        <w:footnoteReference w:customMarkFollows="1" w:id="4"/>
        <w:t>7</w:t>
      </w:r>
    </w:p>
    <w:p w:rsidR="005F2C25" w:rsidRPr="00F04430" w:rsidRDefault="0062795D" w:rsidP="00CC2E07">
      <w:pPr>
        <w:pStyle w:val="norm"/>
        <w:widowControl w:val="0"/>
        <w:tabs>
          <w:tab w:val="left" w:pos="1134"/>
        </w:tabs>
        <w:spacing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CC2E07">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CC2E07">
      <w:pPr>
        <w:ind w:firstLine="567"/>
        <w:jc w:val="both"/>
        <w:rPr>
          <w:rFonts w:ascii="GHEA Grapalat" w:hAnsi="GHEA Grapalat"/>
        </w:rPr>
      </w:pPr>
    </w:p>
    <w:p w:rsidR="0088370A" w:rsidRDefault="007014DE" w:rsidP="00CC2E07">
      <w:pPr>
        <w:pStyle w:val="norm"/>
        <w:widowControl w:val="0"/>
        <w:tabs>
          <w:tab w:val="left" w:pos="1134"/>
        </w:tabs>
        <w:spacing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af6"/>
          <w:rFonts w:ascii="GHEA Grapalat" w:hAnsi="GHEA Grapalat"/>
          <w:sz w:val="24"/>
          <w:szCs w:val="24"/>
        </w:rPr>
        <w:footnoteReference w:customMarkFollows="1" w:id="5"/>
        <w:t>8</w:t>
      </w:r>
    </w:p>
    <w:p w:rsidR="000845F6" w:rsidRPr="009044F1" w:rsidRDefault="005F25EF" w:rsidP="00CC2E07">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CC2E07">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CC2E07">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CC2E07">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87A1B" w:rsidRPr="00C367C2" w:rsidRDefault="00721677" w:rsidP="00AC1BA9">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w:t>
      </w:r>
      <w:r>
        <w:rPr>
          <w:rFonts w:ascii="GHEA Grapalat" w:hAnsi="GHEA Grapalat" w:cs="Sylfaen"/>
          <w:sz w:val="24"/>
          <w:szCs w:val="24"/>
        </w:rPr>
        <w:lastRenderedPageBreak/>
        <w:t>основании производятся представившему заявку участнику.</w:t>
      </w:r>
    </w:p>
    <w:p w:rsidR="00AC1BA9" w:rsidRPr="00C367C2" w:rsidRDefault="00AC1BA9" w:rsidP="00AC1BA9">
      <w:pPr>
        <w:pStyle w:val="norm"/>
        <w:widowControl w:val="0"/>
        <w:spacing w:line="240" w:lineRule="auto"/>
        <w:ind w:firstLine="0"/>
        <w:rPr>
          <w:rFonts w:ascii="GHEA Grapalat" w:hAnsi="GHEA Grapalat"/>
          <w:b/>
        </w:rPr>
      </w:pP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AC1BA9">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AC1BA9">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AC1BA9">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AC1BA9">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AC1BA9">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AC1BA9">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AC1BA9">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AC1BA9">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AC1BA9">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AC1BA9">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AC1BA9">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AC1BA9">
      <w:pPr>
        <w:jc w:val="center"/>
        <w:rPr>
          <w:rFonts w:ascii="GHEA Grapalat" w:hAnsi="GHEA Grapalat"/>
          <w:b/>
        </w:rPr>
      </w:pPr>
    </w:p>
    <w:p w:rsidR="00096865" w:rsidRPr="00AA7117" w:rsidRDefault="00220C7C" w:rsidP="00AC1BA9">
      <w:pPr>
        <w:pStyle w:val="a3"/>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AC1BA9">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AC1BA9">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w:t>
      </w:r>
      <w:r w:rsidR="00AC1BA9" w:rsidRPr="00AC1BA9">
        <w:rPr>
          <w:rFonts w:ascii="GHEA Grapalat" w:hAnsi="GHEA Grapalat"/>
          <w:sz w:val="24"/>
          <w:szCs w:val="24"/>
        </w:rPr>
        <w:t>4</w:t>
      </w:r>
      <w:r w:rsidR="00B25584" w:rsidRPr="00B25584">
        <w:rPr>
          <w:rFonts w:ascii="GHEA Grapalat" w:hAnsi="GHEA Grapalat"/>
          <w:sz w:val="24"/>
          <w:szCs w:val="24"/>
        </w:rPr>
        <w:t>0</w:t>
      </w:r>
      <w:r w:rsidR="000E21F2" w:rsidRPr="009F3DC7">
        <w:rPr>
          <w:rFonts w:ascii="GHEA Grapalat" w:hAnsi="GHEA Grapalat"/>
          <w:sz w:val="24"/>
          <w:szCs w:val="24"/>
        </w:rPr>
        <w:t xml:space="preserve">"-ый </w:t>
      </w:r>
      <w:r w:rsidR="000E21F2" w:rsidRPr="009F3DC7">
        <w:rPr>
          <w:rFonts w:ascii="GHEA Grapalat" w:hAnsi="GHEA Grapalat"/>
          <w:sz w:val="24"/>
          <w:szCs w:val="24"/>
        </w:rPr>
        <w:lastRenderedPageBreak/>
        <w:t>день в "</w:t>
      </w:r>
      <w:r w:rsidR="00AC1BA9" w:rsidRPr="00AC1BA9">
        <w:rPr>
          <w:rFonts w:ascii="GHEA Grapalat" w:hAnsi="GHEA Grapalat"/>
          <w:sz w:val="24"/>
          <w:szCs w:val="24"/>
        </w:rPr>
        <w:t>9:</w:t>
      </w:r>
      <w:r w:rsidR="00B25584" w:rsidRPr="00B25584">
        <w:rPr>
          <w:rFonts w:ascii="GHEA Grapalat" w:hAnsi="GHEA Grapalat"/>
          <w:sz w:val="24"/>
          <w:szCs w:val="24"/>
        </w:rPr>
        <w:t>30</w:t>
      </w:r>
      <w:r w:rsidR="000E21F2">
        <w:rPr>
          <w:rFonts w:ascii="GHEA Grapalat" w:hAnsi="GHEA Grapalat"/>
          <w:sz w:val="24"/>
          <w:szCs w:val="24"/>
        </w:rPr>
        <w:t xml:space="preserve">" </w:t>
      </w:r>
      <w:r w:rsidR="00234B6F" w:rsidRPr="00234B6F">
        <w:rPr>
          <w:rFonts w:ascii="GHEA Grapalat" w:hAnsi="GHEA Grapalat"/>
          <w:sz w:val="24"/>
          <w:szCs w:val="24"/>
        </w:rPr>
        <w:t>после</w:t>
      </w:r>
      <w:r w:rsidR="000E21F2">
        <w:rPr>
          <w:rFonts w:ascii="GHEA Grapalat" w:hAnsi="GHEA Grapalat"/>
          <w:sz w:val="24"/>
          <w:szCs w:val="24"/>
        </w:rPr>
        <w:t xml:space="preserve">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AC1BA9">
      <w:pPr>
        <w:widowControl w:val="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AC1BA9">
      <w:pPr>
        <w:widowControl w:val="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AC1BA9">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AC1BA9">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AC1BA9">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AC1BA9">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AC1BA9">
      <w:pPr>
        <w:pStyle w:val="23"/>
        <w:widowControl w:val="0"/>
        <w:tabs>
          <w:tab w:val="left" w:pos="1134"/>
        </w:tabs>
        <w:spacing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AC1BA9">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AC1BA9">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AC1BA9">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AC1BA9">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C1BA9" w:rsidRPr="00AC1BA9">
        <w:rPr>
          <w:rFonts w:ascii="GHEA Grapalat" w:hAnsi="GHEA Grapalat"/>
          <w:i w:val="0"/>
          <w:sz w:val="24"/>
          <w:szCs w:val="24"/>
        </w:rPr>
        <w:t>данного дня, установленного Центральным банком</w:t>
      </w:r>
      <w:r w:rsidR="00AC1BA9">
        <w:rPr>
          <w:rStyle w:val="af6"/>
          <w:rFonts w:ascii="GHEA Grapalat" w:hAnsi="GHEA Grapalat"/>
          <w:i w:val="0"/>
        </w:rPr>
        <w:t xml:space="preserve"> </w:t>
      </w:r>
      <w:r w:rsidR="00E13FD9">
        <w:rPr>
          <w:rStyle w:val="af6"/>
          <w:rFonts w:ascii="GHEA Grapalat" w:hAnsi="GHEA Grapalat"/>
          <w:i w:val="0"/>
          <w:sz w:val="24"/>
          <w:szCs w:val="24"/>
        </w:rPr>
        <w:footnoteReference w:customMarkFollows="1" w:id="6"/>
        <w:t>10</w:t>
      </w:r>
      <w:r w:rsidR="00A01157">
        <w:rPr>
          <w:rFonts w:ascii="GHEA Grapalat" w:hAnsi="GHEA Grapalat"/>
          <w:i w:val="0"/>
          <w:sz w:val="24"/>
          <w:szCs w:val="24"/>
        </w:rPr>
        <w:t>.</w:t>
      </w:r>
    </w:p>
    <w:p w:rsidR="00096865" w:rsidRPr="009044F1" w:rsidRDefault="00FD2748" w:rsidP="00AC1BA9">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AC1BA9">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AC1BA9">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AC1BA9">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w:t>
      </w:r>
      <w:r w:rsidRPr="009044F1">
        <w:rPr>
          <w:rFonts w:ascii="GHEA Grapalat" w:hAnsi="GHEA Grapalat"/>
          <w:sz w:val="24"/>
          <w:szCs w:val="24"/>
        </w:rPr>
        <w:lastRenderedPageBreak/>
        <w:t>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AC1BA9">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AC1BA9">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AC1BA9">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AC1BA9">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AC1BA9">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AB2976" w:rsidRDefault="009B6D58" w:rsidP="00AC1BA9">
      <w:pPr>
        <w:pStyle w:val="norm"/>
        <w:widowControl w:val="0"/>
        <w:tabs>
          <w:tab w:val="left" w:pos="1134"/>
        </w:tabs>
        <w:spacing w:line="240" w:lineRule="auto"/>
        <w:ind w:firstLine="567"/>
        <w:rPr>
          <w:rFonts w:ascii="GHEA Grapalat" w:hAnsi="GHEA Grapalat"/>
          <w:lang w:val="hy-AM"/>
        </w:rPr>
      </w:pPr>
      <w:r w:rsidRPr="004E675F">
        <w:rPr>
          <w:rFonts w:ascii="GHEA Grapalat" w:hAnsi="GHEA Grapalat"/>
          <w:sz w:val="24"/>
          <w:szCs w:val="24"/>
        </w:rPr>
        <w:t>е.</w:t>
      </w:r>
      <w:r w:rsidR="00C37724" w:rsidRPr="004E675F">
        <w:rPr>
          <w:rFonts w:ascii="GHEA Grapalat" w:hAnsi="GHEA Grapalat"/>
          <w:sz w:val="24"/>
          <w:szCs w:val="24"/>
        </w:rPr>
        <w:tab/>
      </w:r>
      <w:r w:rsidR="00AB2976" w:rsidRPr="004E675F">
        <w:rPr>
          <w:rFonts w:ascii="GHEA Grapalat" w:hAnsi="GHEA Grapalat"/>
        </w:rPr>
        <w:t>если на момент истечения установленного для переговоров окончательного срока представленные присутствующим</w:t>
      </w:r>
      <w:r w:rsidR="00B80C17" w:rsidRPr="004E675F">
        <w:rPr>
          <w:rFonts w:ascii="GHEA Grapalat" w:hAnsi="GHEA Grapalat"/>
        </w:rPr>
        <w:t>и</w:t>
      </w:r>
      <w:r w:rsidR="00AB2976" w:rsidRPr="004E675F">
        <w:rPr>
          <w:rFonts w:ascii="GHEA Grapalat" w:hAnsi="GHEA Grapalat"/>
        </w:rPr>
        <w:t xml:space="preserve">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r w:rsidR="00AB2976" w:rsidRPr="004E675F">
        <w:rPr>
          <w:rFonts w:ascii="GHEA Grapalat" w:hAnsi="GHEA Grapalat"/>
          <w:lang w:val="hy-AM"/>
        </w:rPr>
        <w:t xml:space="preserve"> </w:t>
      </w:r>
      <w:r w:rsidR="00AB2976" w:rsidRPr="004E675F">
        <w:rPr>
          <w:rFonts w:ascii="GHEA Grapalat" w:hAnsi="GHEA Grapalat"/>
        </w:rPr>
        <w:t xml:space="preserve">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w:t>
      </w:r>
      <w:r w:rsidR="00196CE4" w:rsidRPr="004E675F">
        <w:rPr>
          <w:rFonts w:ascii="GHEA Grapalat" w:hAnsi="GHEA Grapalat"/>
        </w:rPr>
        <w:t>выполнения работ</w:t>
      </w:r>
      <w:r w:rsidR="00AB2976" w:rsidRPr="004E675F">
        <w:rPr>
          <w:rFonts w:ascii="GHEA Grapalat" w:hAnsi="GHEA Grapalat"/>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B514E8" w:rsidRPr="00522932" w:rsidRDefault="003572EA" w:rsidP="00AC1BA9">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AC1BA9">
      <w:pPr>
        <w:pStyle w:val="norm"/>
        <w:widowControl w:val="0"/>
        <w:tabs>
          <w:tab w:val="left" w:pos="1134"/>
        </w:tabs>
        <w:spacing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AC1BA9">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w:t>
      </w:r>
      <w:r w:rsidR="003B3E74" w:rsidRPr="003B3E74">
        <w:rPr>
          <w:rFonts w:ascii="GHEA Grapalat" w:hAnsi="GHEA Grapalat" w:cs="Sylfaen"/>
          <w:sz w:val="24"/>
          <w:szCs w:val="24"/>
        </w:rPr>
        <w:lastRenderedPageBreak/>
        <w:t xml:space="preserve">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AC1BA9">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AC1BA9">
      <w:pPr>
        <w:pStyle w:val="norm"/>
        <w:widowControl w:val="0"/>
        <w:tabs>
          <w:tab w:val="left" w:pos="1276"/>
        </w:tabs>
        <w:spacing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AC1BA9">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AC1BA9">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AC1BA9">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AC1BA9">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AC1BA9">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AC1BA9">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AC1BA9">
      <w:pPr>
        <w:widowControl w:val="0"/>
        <w:tabs>
          <w:tab w:val="left" w:pos="1276"/>
        </w:tabs>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AC1BA9">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w:t>
      </w:r>
      <w:r w:rsidR="00A74478" w:rsidRPr="00A74478">
        <w:rPr>
          <w:rFonts w:ascii="GHEA Grapalat" w:hAnsi="GHEA Grapalat"/>
          <w:sz w:val="24"/>
          <w:szCs w:val="24"/>
        </w:rPr>
        <w:lastRenderedPageBreak/>
        <w:t>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AC1BA9">
      <w:pPr>
        <w:pStyle w:val="23"/>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AC1BA9">
      <w:pPr>
        <w:widowControl w:val="0"/>
        <w:tabs>
          <w:tab w:val="left" w:pos="1276"/>
        </w:tabs>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AC1BA9">
      <w:pPr>
        <w:widowControl w:val="0"/>
        <w:tabs>
          <w:tab w:val="left" w:pos="1276"/>
        </w:tabs>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AC1BA9">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F64849">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af6"/>
          <w:rFonts w:ascii="GHEA Grapalat" w:hAnsi="GHEA Grapalat"/>
          <w:sz w:val="24"/>
          <w:szCs w:val="24"/>
        </w:rPr>
        <w:footnoteReference w:customMarkFollows="1" w:id="7"/>
        <w:t>11</w:t>
      </w:r>
      <w:r w:rsidRPr="009044F1">
        <w:rPr>
          <w:rFonts w:ascii="GHEA Grapalat" w:hAnsi="GHEA Grapalat"/>
          <w:sz w:val="24"/>
          <w:szCs w:val="24"/>
        </w:rPr>
        <w:t xml:space="preserve">. </w:t>
      </w:r>
    </w:p>
    <w:p w:rsidR="00583092" w:rsidRPr="009044F1" w:rsidRDefault="00A150A9" w:rsidP="00AC1BA9">
      <w:pPr>
        <w:widowControl w:val="0"/>
        <w:tabs>
          <w:tab w:val="left" w:pos="1276"/>
        </w:tabs>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AC1BA9">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AC1BA9">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AC1BA9">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AC1BA9">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AC1BA9">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AC1BA9">
      <w:pPr>
        <w:pStyle w:val="23"/>
        <w:widowControl w:val="0"/>
        <w:spacing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AC1BA9" w:rsidRPr="00AC1BA9">
        <w:rPr>
          <w:rFonts w:ascii="GHEA Grapalat" w:hAnsi="GHEA Grapalat"/>
          <w:sz w:val="24"/>
          <w:szCs w:val="24"/>
        </w:rPr>
        <w:t>10</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C367C2" w:rsidRDefault="00583092" w:rsidP="00AC1BA9">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AC1BA9" w:rsidRPr="00C367C2" w:rsidRDefault="00AC1BA9" w:rsidP="00AC1BA9">
      <w:pPr>
        <w:pStyle w:val="23"/>
        <w:widowControl w:val="0"/>
        <w:spacing w:line="240" w:lineRule="auto"/>
        <w:ind w:firstLine="567"/>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AC1BA9">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AC1BA9">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 xml:space="preserve">В течение четырех рабочих дней, следующих за окончанием периода ожидания, </w:t>
      </w:r>
      <w:r w:rsidRPr="009044F1">
        <w:rPr>
          <w:rFonts w:ascii="GHEA Grapalat" w:hAnsi="GHEA Grapalat"/>
        </w:rPr>
        <w:lastRenderedPageBreak/>
        <w:t>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AC1BA9">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AC1BA9">
      <w:pPr>
        <w:widowControl w:val="0"/>
        <w:tabs>
          <w:tab w:val="left" w:pos="1134"/>
        </w:tabs>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AC1BA9">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C367C2" w:rsidRDefault="00AA0AD8" w:rsidP="00AC1BA9">
      <w:pPr>
        <w:pStyle w:val="a3"/>
        <w:widowControl w:val="0"/>
        <w:tabs>
          <w:tab w:val="left" w:pos="1134"/>
        </w:tabs>
        <w:spacing w:line="240" w:lineRule="auto"/>
        <w:ind w:firstLine="567"/>
        <w:rPr>
          <w:rFonts w:ascii="GHEA Grapalat" w:hAnsi="GHEA Grapalat"/>
          <w:spacing w:val="-8"/>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AC1BA9" w:rsidRPr="00C367C2" w:rsidRDefault="00AC1BA9" w:rsidP="00AC1BA9">
      <w:pPr>
        <w:pStyle w:val="a3"/>
        <w:widowControl w:val="0"/>
        <w:tabs>
          <w:tab w:val="left" w:pos="1134"/>
        </w:tabs>
        <w:spacing w:line="240" w:lineRule="auto"/>
        <w:ind w:firstLine="567"/>
        <w:rPr>
          <w:rFonts w:ascii="GHEA Grapalat" w:hAnsi="GHEA Grapalat" w:cs="Sylfaen"/>
          <w:i w:val="0"/>
          <w:sz w:val="24"/>
          <w:szCs w:val="24"/>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AC1BA9">
      <w:pPr>
        <w:widowControl w:val="0"/>
        <w:tabs>
          <w:tab w:val="left" w:pos="1276"/>
        </w:tabs>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D2548C" w:rsidRPr="002E4BC5" w:rsidRDefault="00A6609C" w:rsidP="00AC1BA9">
      <w:pPr>
        <w:widowControl w:val="0"/>
        <w:tabs>
          <w:tab w:val="left" w:pos="1276"/>
        </w:tabs>
        <w:ind w:firstLine="567"/>
        <w:jc w:val="both"/>
        <w:rPr>
          <w:rFonts w:ascii="GHEA Grapalat" w:hAnsi="GHEA Grapalat"/>
        </w:rPr>
      </w:pPr>
      <w:r w:rsidRPr="003B6812">
        <w:rPr>
          <w:rFonts w:ascii="GHEA Grapalat" w:hAnsi="GHEA Grapalat"/>
        </w:rPr>
        <w:t xml:space="preserve">10.2 </w:t>
      </w:r>
      <w:r w:rsidR="008A3CE7" w:rsidRPr="003B6812">
        <w:rPr>
          <w:rFonts w:ascii="GHEA Grapalat" w:hAnsi="GHEA Grapalat"/>
        </w:rPr>
        <w:t xml:space="preserve">Размер обеспечения квалификации равен </w:t>
      </w:r>
      <w:r w:rsidR="00AC1BA9" w:rsidRPr="00AC1BA9">
        <w:rPr>
          <w:rFonts w:ascii="GHEA Grapalat" w:hAnsi="GHEA Grapalat"/>
        </w:rPr>
        <w:t>30</w:t>
      </w:r>
      <w:r w:rsidR="008A3CE7" w:rsidRPr="003B6812">
        <w:rPr>
          <w:rFonts w:ascii="GHEA Grapalat" w:hAnsi="GHEA Grapalat"/>
        </w:rPr>
        <w:t xml:space="preserve"> процентам ценового предложения отобранного участника.Обеспечение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w:t>
      </w:r>
      <w:r w:rsidR="00AC1BA9" w:rsidRPr="00AC1BA9">
        <w:rPr>
          <w:rFonts w:ascii="GHEA Grapalat" w:hAnsi="GHEA Grapalat"/>
        </w:rPr>
        <w:t>90</w:t>
      </w:r>
      <w:r w:rsidR="008A3CE7" w:rsidRPr="003B6812">
        <w:rPr>
          <w:rFonts w:ascii="GHEA Grapalat" w:hAnsi="GHEA Grapalat"/>
        </w:rPr>
        <w:t>-го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11.1</w:t>
      </w:r>
    </w:p>
    <w:p w:rsidR="00D2548C" w:rsidRPr="00CE31A0" w:rsidRDefault="00D2548C" w:rsidP="00AC1BA9">
      <w:pPr>
        <w:widowControl w:val="0"/>
        <w:tabs>
          <w:tab w:val="left" w:pos="1276"/>
        </w:tabs>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E62C19">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AC1BA9">
      <w:pPr>
        <w:widowControl w:val="0"/>
        <w:tabs>
          <w:tab w:val="left" w:pos="1276"/>
        </w:tabs>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Pr="0001217D" w:rsidRDefault="00D2548C" w:rsidP="00AC1BA9">
      <w:pPr>
        <w:widowControl w:val="0"/>
        <w:tabs>
          <w:tab w:val="left" w:pos="1276"/>
        </w:tabs>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35631F" w:rsidRDefault="00D2548C" w:rsidP="00AC1BA9">
      <w:pPr>
        <w:widowControl w:val="0"/>
        <w:tabs>
          <w:tab w:val="left" w:pos="1276"/>
        </w:tabs>
        <w:ind w:firstLine="567"/>
        <w:jc w:val="both"/>
        <w:rPr>
          <w:rFonts w:ascii="GHEA Grapalat" w:hAnsi="GHEA Grapalat"/>
        </w:rPr>
      </w:pPr>
      <w:r w:rsidRPr="00D50B30">
        <w:rPr>
          <w:rFonts w:ascii="GHEA Grapalat" w:hAnsi="GHEA Grapalat" w:cs="Sylfaen"/>
        </w:rPr>
        <w:t>Обеспечение квалификации в виде гарантии отобранный участник представляет согласно приложению 4 или приложению 4.1</w:t>
      </w:r>
      <w:r w:rsidR="00512362" w:rsidRPr="00D50B30">
        <w:rPr>
          <w:rFonts w:ascii="GHEA Grapalat" w:hAnsi="GHEA Grapalat" w:cs="Sylfaen"/>
        </w:rPr>
        <w:t>.</w:t>
      </w:r>
      <w:r w:rsidR="00B71FA8" w:rsidRPr="00D50B30">
        <w:rPr>
          <w:rStyle w:val="af6"/>
          <w:rFonts w:ascii="GHEA Grapalat" w:hAnsi="GHEA Grapalat"/>
        </w:rPr>
        <w:footnoteReference w:customMarkFollows="1" w:id="8"/>
        <w:t>12</w:t>
      </w:r>
      <w:r w:rsidR="00A6609C" w:rsidRPr="0027573B">
        <w:rPr>
          <w:rFonts w:ascii="GHEA Grapalat" w:hAnsi="GHEA Grapalat"/>
        </w:rPr>
        <w:t xml:space="preserve"> </w:t>
      </w:r>
    </w:p>
    <w:p w:rsidR="002406D8" w:rsidRPr="009044F1" w:rsidRDefault="002406D8" w:rsidP="00AC1BA9">
      <w:pPr>
        <w:widowControl w:val="0"/>
        <w:tabs>
          <w:tab w:val="left" w:pos="1276"/>
        </w:tabs>
        <w:ind w:firstLine="567"/>
        <w:jc w:val="both"/>
        <w:rPr>
          <w:rFonts w:ascii="GHEA Grapalat" w:hAnsi="GHEA Grapalat" w:cs="Sylfaen"/>
        </w:rPr>
      </w:pPr>
      <w:r>
        <w:rPr>
          <w:rFonts w:ascii="GHEA Grapalat" w:hAnsi="GHEA Grapalat" w:cs="Sylfaen"/>
        </w:rPr>
        <w:lastRenderedPageBreak/>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AC1BA9">
      <w:pPr>
        <w:widowControl w:val="0"/>
        <w:tabs>
          <w:tab w:val="left" w:pos="1276"/>
        </w:tabs>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AC1BA9" w:rsidRPr="00AC1BA9">
        <w:rPr>
          <w:rFonts w:ascii="GHEA Grapalat" w:hAnsi="GHEA Grapalat"/>
        </w:rPr>
        <w:t xml:space="preserve"> </w:t>
      </w:r>
      <w:r w:rsidR="00AC1BA9" w:rsidRPr="000D07A9">
        <w:rPr>
          <w:rFonts w:ascii="GHEA Grapalat" w:hAnsi="GHEA Grapalat"/>
          <w:i/>
        </w:rPr>
        <w:t>в одностороннем порядке утвержденного заявления-в виде неустойки (приложение 5.1)</w:t>
      </w:r>
      <w:r w:rsidR="00AC1BA9" w:rsidRPr="00AC1BA9">
        <w:rPr>
          <w:rFonts w:ascii="GHEA Grapalat" w:hAnsi="GHEA Grapalat"/>
          <w:i/>
        </w:rPr>
        <w:t xml:space="preserve"> или</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af6"/>
          <w:rFonts w:ascii="GHEA Grapalat" w:hAnsi="GHEA Grapalat"/>
        </w:rPr>
        <w:footnoteReference w:customMarkFollows="1" w:id="9"/>
        <w:t>13</w:t>
      </w:r>
      <w:r w:rsidR="00375E5E">
        <w:rPr>
          <w:rFonts w:ascii="GHEA Grapalat" w:hAnsi="GHEA Grapalat"/>
        </w:rPr>
        <w:t>.</w:t>
      </w:r>
    </w:p>
    <w:p w:rsidR="00574B01" w:rsidRDefault="00574B01" w:rsidP="00AC1BA9">
      <w:pPr>
        <w:widowControl w:val="0"/>
        <w:tabs>
          <w:tab w:val="left" w:pos="1276"/>
        </w:tabs>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 </w:t>
      </w:r>
    </w:p>
    <w:p w:rsidR="00E969ED" w:rsidRPr="00DC30CC" w:rsidRDefault="00030D40" w:rsidP="00AC1BA9">
      <w:pPr>
        <w:widowControl w:val="0"/>
        <w:tabs>
          <w:tab w:val="left" w:pos="1276"/>
        </w:tabs>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AC1BA9">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AC1BA9">
      <w:pPr>
        <w:widowControl w:val="0"/>
        <w:tabs>
          <w:tab w:val="left" w:pos="1276"/>
        </w:tabs>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AC1BA9">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AC1BA9">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 xml:space="preserve">тся в размере суммы, </w:t>
      </w:r>
      <w:r w:rsidR="00125AA6" w:rsidRPr="009044F1">
        <w:rPr>
          <w:rFonts w:ascii="GHEA Grapalat" w:hAnsi="GHEA Grapalat"/>
        </w:rPr>
        <w:lastRenderedPageBreak/>
        <w:t>исчисленной только за этот лот</w:t>
      </w:r>
      <w:r w:rsidR="00DC14CE">
        <w:rPr>
          <w:rFonts w:ascii="GHEA Grapalat" w:hAnsi="GHEA Grapalat"/>
        </w:rPr>
        <w:t>.</w:t>
      </w:r>
    </w:p>
    <w:p w:rsidR="00AC1BA9" w:rsidRPr="00C367C2" w:rsidRDefault="003E194D" w:rsidP="00AC1BA9">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Pr="009044F1" w:rsidRDefault="008D5016" w:rsidP="00AC1BA9">
      <w:pPr>
        <w:widowControl w:val="0"/>
        <w:tabs>
          <w:tab w:val="left" w:pos="1134"/>
        </w:tabs>
        <w:spacing w:after="160"/>
        <w:ind w:firstLine="567"/>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AC1BA9">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AC1BA9">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AC1BA9">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af6"/>
          <w:rFonts w:ascii="GHEA Grapalat" w:hAnsi="GHEA Grapalat"/>
        </w:rPr>
        <w:footnoteReference w:customMarkFollows="1" w:id="10"/>
        <w:t>14</w:t>
      </w:r>
      <w:r w:rsidRPr="009044F1">
        <w:rPr>
          <w:rFonts w:ascii="GHEA Grapalat" w:hAnsi="GHEA Grapalat"/>
        </w:rPr>
        <w:t>.</w:t>
      </w:r>
    </w:p>
    <w:p w:rsidR="00096865" w:rsidRPr="009044F1" w:rsidRDefault="00096865" w:rsidP="00AC1BA9">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AC1BA9">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C367C2" w:rsidRDefault="00731D26" w:rsidP="00AC1BA9">
      <w:pPr>
        <w:widowControl w:val="0"/>
        <w:tabs>
          <w:tab w:val="left" w:pos="1276"/>
        </w:tabs>
        <w:ind w:firstLine="567"/>
        <w:jc w:val="both"/>
        <w:rPr>
          <w:rFonts w:ascii="GHEA Grapalat" w:hAnsi="GHEA Grapalat"/>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AC1BA9" w:rsidRPr="00C367C2" w:rsidRDefault="00AC1BA9" w:rsidP="00AC1BA9">
      <w:pPr>
        <w:widowControl w:val="0"/>
        <w:tabs>
          <w:tab w:val="left" w:pos="1276"/>
        </w:tabs>
        <w:ind w:firstLine="567"/>
        <w:jc w:val="both"/>
        <w:rPr>
          <w:rFonts w:ascii="GHEA Grapalat" w:hAnsi="GHEA Grapalat" w:cs="Sylfaen"/>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AC1BA9">
      <w:pPr>
        <w:widowControl w:val="0"/>
        <w:tabs>
          <w:tab w:val="left" w:pos="1276"/>
        </w:tabs>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AC1BA9">
      <w:pPr>
        <w:widowControl w:val="0"/>
        <w:tabs>
          <w:tab w:val="left" w:pos="1276"/>
        </w:tabs>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AC1BA9">
      <w:pPr>
        <w:widowControl w:val="0"/>
        <w:tabs>
          <w:tab w:val="left" w:pos="1276"/>
        </w:tabs>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AC1BA9">
      <w:pPr>
        <w:widowControl w:val="0"/>
        <w:tabs>
          <w:tab w:val="left" w:pos="1134"/>
        </w:tabs>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AC1BA9">
      <w:pPr>
        <w:widowControl w:val="0"/>
        <w:tabs>
          <w:tab w:val="left" w:pos="1134"/>
        </w:tabs>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AC1BA9">
      <w:pPr>
        <w:widowControl w:val="0"/>
        <w:tabs>
          <w:tab w:val="left" w:pos="1276"/>
        </w:tabs>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AC1BA9">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AC1BA9">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AC1BA9">
      <w:pPr>
        <w:widowControl w:val="0"/>
        <w:tabs>
          <w:tab w:val="left" w:pos="1276"/>
        </w:tabs>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AC1BA9">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AC1BA9">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AC1BA9">
      <w:pPr>
        <w:widowControl w:val="0"/>
        <w:tabs>
          <w:tab w:val="left" w:pos="1134"/>
        </w:tabs>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AC1BA9">
      <w:pPr>
        <w:widowControl w:val="0"/>
        <w:tabs>
          <w:tab w:val="left" w:pos="1134"/>
        </w:tabs>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AC1BA9">
      <w:pPr>
        <w:widowControl w:val="0"/>
        <w:tabs>
          <w:tab w:val="left" w:pos="1134"/>
        </w:tabs>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AC1BA9">
      <w:pPr>
        <w:widowControl w:val="0"/>
        <w:tabs>
          <w:tab w:val="left" w:pos="1134"/>
        </w:tabs>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AC1BA9">
      <w:pPr>
        <w:widowControl w:val="0"/>
        <w:tabs>
          <w:tab w:val="left" w:pos="1134"/>
        </w:tabs>
        <w:ind w:firstLine="567"/>
        <w:jc w:val="both"/>
        <w:rPr>
          <w:rFonts w:ascii="GHEA Grapalat" w:hAnsi="GHEA Grapalat" w:cs="Sylfaen"/>
        </w:rPr>
      </w:pPr>
      <w:r w:rsidRPr="009044F1">
        <w:rPr>
          <w:rFonts w:ascii="GHEA Grapalat" w:hAnsi="GHEA Grapalat"/>
        </w:rPr>
        <w:lastRenderedPageBreak/>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AC1BA9">
      <w:pPr>
        <w:widowControl w:val="0"/>
        <w:tabs>
          <w:tab w:val="left" w:pos="1134"/>
        </w:tabs>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AC1BA9">
      <w:pPr>
        <w:widowControl w:val="0"/>
        <w:tabs>
          <w:tab w:val="left" w:pos="1134"/>
        </w:tabs>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1"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AC1BA9">
      <w:pPr>
        <w:widowControl w:val="0"/>
        <w:tabs>
          <w:tab w:val="left" w:pos="1276"/>
        </w:tabs>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AC1BA9">
      <w:pPr>
        <w:widowControl w:val="0"/>
        <w:tabs>
          <w:tab w:val="left" w:pos="1276"/>
        </w:tabs>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AC1BA9">
      <w:pPr>
        <w:widowControl w:val="0"/>
        <w:tabs>
          <w:tab w:val="left" w:pos="1276"/>
        </w:tabs>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AC1BA9">
      <w:pPr>
        <w:widowControl w:val="0"/>
        <w:tabs>
          <w:tab w:val="left" w:pos="1276"/>
        </w:tabs>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AC1BA9">
      <w:pPr>
        <w:widowControl w:val="0"/>
        <w:tabs>
          <w:tab w:val="left" w:pos="1276"/>
        </w:tabs>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AC1BA9">
      <w:pPr>
        <w:widowControl w:val="0"/>
        <w:tabs>
          <w:tab w:val="left" w:pos="1276"/>
        </w:tabs>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AC1BA9">
      <w:pPr>
        <w:widowControl w:val="0"/>
        <w:tabs>
          <w:tab w:val="left" w:pos="1276"/>
        </w:tabs>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w:t>
      </w:r>
      <w:r w:rsidRPr="009044F1">
        <w:rPr>
          <w:rFonts w:ascii="GHEA Grapalat" w:hAnsi="GHEA Grapalat"/>
        </w:rPr>
        <w:lastRenderedPageBreak/>
        <w:t>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AC1BA9">
      <w:pPr>
        <w:widowControl w:val="0"/>
        <w:tabs>
          <w:tab w:val="left" w:pos="1276"/>
        </w:tabs>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AC1BA9">
      <w:pPr>
        <w:widowControl w:val="0"/>
        <w:tabs>
          <w:tab w:val="left" w:pos="1134"/>
        </w:tabs>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AC1BA9">
      <w:pPr>
        <w:widowControl w:val="0"/>
        <w:tabs>
          <w:tab w:val="left" w:pos="1134"/>
        </w:tabs>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AC1BA9">
      <w:pPr>
        <w:widowControl w:val="0"/>
        <w:tabs>
          <w:tab w:val="left" w:pos="1134"/>
        </w:tabs>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AC1BA9">
      <w:pPr>
        <w:widowControl w:val="0"/>
        <w:tabs>
          <w:tab w:val="left" w:pos="1134"/>
        </w:tabs>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AC1BA9">
      <w:pPr>
        <w:widowControl w:val="0"/>
        <w:tabs>
          <w:tab w:val="left" w:pos="1134"/>
        </w:tabs>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AC1BA9">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AC1BA9">
      <w:pPr>
        <w:widowControl w:val="0"/>
        <w:tabs>
          <w:tab w:val="left" w:pos="1276"/>
        </w:tabs>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AC1BA9">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AC1BA9">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AC1BA9">
      <w:pPr>
        <w:widowControl w:val="0"/>
        <w:tabs>
          <w:tab w:val="left" w:pos="1276"/>
        </w:tabs>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AC1BA9">
      <w:pPr>
        <w:widowControl w:val="0"/>
        <w:tabs>
          <w:tab w:val="left" w:pos="1276"/>
        </w:tabs>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AC1BA9">
      <w:pPr>
        <w:widowControl w:val="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AC1BA9">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AC1BA9">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AC1BA9">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AC1BA9">
      <w:pPr>
        <w:widowControl w:val="0"/>
        <w:jc w:val="center"/>
        <w:rPr>
          <w:rFonts w:ascii="GHEA Grapalat" w:hAnsi="GHEA Grapalat"/>
          <w:b/>
        </w:rPr>
      </w:pPr>
      <w:r w:rsidRPr="009044F1">
        <w:rPr>
          <w:rFonts w:ascii="GHEA Grapalat" w:hAnsi="GHEA Grapalat"/>
          <w:b/>
        </w:rPr>
        <w:t>2. ЗАЯВКА НА ПРОЦЕДУРУ</w:t>
      </w:r>
    </w:p>
    <w:p w:rsidR="00DE4E15" w:rsidRDefault="00DE4E15" w:rsidP="00AC1BA9">
      <w:pPr>
        <w:widowControl w:val="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AC1BA9">
      <w:pPr>
        <w:widowControl w:val="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AC1BA9">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AC1BA9">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AC1BA9">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11"/>
        <w:t>15</w:t>
      </w:r>
    </w:p>
    <w:p w:rsidR="00E67BA7" w:rsidRDefault="00096865" w:rsidP="00AC1BA9">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2" w:author="Vardan" w:date="2020-06-03T18:32:00Z">
        <w:r w:rsidR="002C0665" w:rsidDel="00C14716">
          <w:rPr>
            <w:rFonts w:ascii="GHEA Grapalat" w:hAnsi="GHEA Grapalat"/>
          </w:rPr>
          <w:delText>,</w:delText>
        </w:r>
      </w:del>
      <w:ins w:id="3"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AC1BA9">
      <w:pPr>
        <w:pStyle w:val="norm"/>
        <w:widowControl w:val="0"/>
        <w:tabs>
          <w:tab w:val="left" w:pos="1134"/>
        </w:tabs>
        <w:spacing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AC1BA9">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AC1BA9">
      <w:pPr>
        <w:ind w:firstLine="567"/>
        <w:jc w:val="both"/>
        <w:rPr>
          <w:rFonts w:ascii="GHEA Grapalat" w:hAnsi="GHEA Grapalat"/>
        </w:rPr>
      </w:pPr>
    </w:p>
    <w:p w:rsidR="00F27A50" w:rsidRPr="00FF3E38" w:rsidRDefault="006F2D9C" w:rsidP="00AC1BA9">
      <w:pPr>
        <w:pStyle w:val="norm"/>
        <w:widowControl w:val="0"/>
        <w:tabs>
          <w:tab w:val="left" w:pos="1134"/>
        </w:tabs>
        <w:spacing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af6"/>
          <w:rFonts w:ascii="GHEA Grapalat" w:hAnsi="GHEA Grapalat"/>
          <w:sz w:val="24"/>
          <w:szCs w:val="24"/>
        </w:rPr>
        <w:footnoteReference w:customMarkFollows="1" w:id="12"/>
        <w:t>17</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8B1F31" w:rsidRDefault="008B1F31" w:rsidP="00AC1BA9">
      <w:pPr>
        <w:widowControl w:val="0"/>
        <w:spacing w:line="360" w:lineRule="auto"/>
        <w:jc w:val="center"/>
        <w:rPr>
          <w:rFonts w:ascii="GHEA Grapalat" w:hAnsi="GHEA Grapalat"/>
          <w:b/>
        </w:rPr>
      </w:pPr>
    </w:p>
    <w:p w:rsidR="008B1F31" w:rsidRDefault="008B1F31" w:rsidP="00AC1BA9">
      <w:pPr>
        <w:widowControl w:val="0"/>
        <w:spacing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AC1BA9">
      <w:pPr>
        <w:widowControl w:val="0"/>
        <w:tabs>
          <w:tab w:val="left" w:pos="1134"/>
        </w:tabs>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AC1BA9">
      <w:pPr>
        <w:widowControl w:val="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AC1BA9" w:rsidRPr="00AC1BA9">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w:t>
      </w:r>
      <w:r w:rsidRPr="002658C9">
        <w:rPr>
          <w:rFonts w:ascii="GHEA Grapalat" w:hAnsi="GHEA Grapalat"/>
        </w:rPr>
        <w:lastRenderedPageBreak/>
        <w:t>копии этих документов.</w:t>
      </w:r>
    </w:p>
    <w:p w:rsidR="008B1F31" w:rsidRPr="002658C9" w:rsidRDefault="008B1F31" w:rsidP="00AC1BA9">
      <w:pPr>
        <w:widowControl w:val="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AC1BA9">
      <w:pPr>
        <w:widowControl w:val="0"/>
        <w:tabs>
          <w:tab w:val="left" w:pos="1134"/>
        </w:tabs>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AC1BA9">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AC1BA9">
      <w:pPr>
        <w:widowControl w:val="0"/>
        <w:tabs>
          <w:tab w:val="left" w:pos="1134"/>
          <w:tab w:val="left" w:pos="628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AC1BA9">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AC1BA9">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AC1BA9">
      <w:pPr>
        <w:widowControl w:val="0"/>
        <w:tabs>
          <w:tab w:val="left" w:pos="1134"/>
        </w:tabs>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AC1BA9" w:rsidRPr="00C367C2" w:rsidRDefault="00AC1BA9" w:rsidP="00B46D58">
      <w:pPr>
        <w:pStyle w:val="norm"/>
        <w:widowControl w:val="0"/>
        <w:spacing w:after="160" w:line="240" w:lineRule="auto"/>
        <w:ind w:firstLine="284"/>
        <w:jc w:val="right"/>
        <w:rPr>
          <w:rFonts w:ascii="GHEA Grapalat" w:hAnsi="GHEA Grapalat"/>
          <w:b/>
          <w:sz w:val="24"/>
          <w:szCs w:val="24"/>
        </w:rPr>
      </w:pPr>
    </w:p>
    <w:p w:rsidR="00AC1BA9" w:rsidRPr="00C367C2" w:rsidRDefault="00AC1BA9" w:rsidP="00B46D58">
      <w:pPr>
        <w:pStyle w:val="norm"/>
        <w:widowControl w:val="0"/>
        <w:spacing w:after="160" w:line="240" w:lineRule="auto"/>
        <w:ind w:firstLine="284"/>
        <w:jc w:val="right"/>
        <w:rPr>
          <w:rFonts w:ascii="GHEA Grapalat" w:hAnsi="GHEA Grapalat"/>
          <w:b/>
          <w:sz w:val="24"/>
          <w:szCs w:val="24"/>
        </w:rPr>
      </w:pPr>
    </w:p>
    <w:p w:rsidR="00AC1BA9" w:rsidRPr="00C367C2" w:rsidRDefault="00AC1BA9" w:rsidP="00B46D58">
      <w:pPr>
        <w:pStyle w:val="norm"/>
        <w:widowControl w:val="0"/>
        <w:spacing w:after="160" w:line="240" w:lineRule="auto"/>
        <w:ind w:firstLine="284"/>
        <w:jc w:val="right"/>
        <w:rPr>
          <w:rFonts w:ascii="GHEA Grapalat" w:hAnsi="GHEA Grapalat"/>
          <w:b/>
          <w:sz w:val="24"/>
          <w:szCs w:val="24"/>
        </w:rPr>
      </w:pPr>
    </w:p>
    <w:p w:rsidR="00AC1BA9" w:rsidRPr="00C367C2" w:rsidRDefault="00AC1BA9" w:rsidP="00B46D58">
      <w:pPr>
        <w:pStyle w:val="norm"/>
        <w:widowControl w:val="0"/>
        <w:spacing w:after="160" w:line="240" w:lineRule="auto"/>
        <w:ind w:firstLine="284"/>
        <w:jc w:val="right"/>
        <w:rPr>
          <w:rFonts w:ascii="GHEA Grapalat" w:hAnsi="GHEA Grapalat"/>
          <w:b/>
          <w:sz w:val="24"/>
          <w:szCs w:val="24"/>
        </w:rPr>
      </w:pPr>
    </w:p>
    <w:p w:rsidR="00AC1BA9" w:rsidRPr="00C367C2" w:rsidRDefault="00AC1BA9" w:rsidP="00B46D58">
      <w:pPr>
        <w:pStyle w:val="norm"/>
        <w:widowControl w:val="0"/>
        <w:spacing w:after="160" w:line="240" w:lineRule="auto"/>
        <w:ind w:firstLine="284"/>
        <w:jc w:val="right"/>
        <w:rPr>
          <w:rFonts w:ascii="GHEA Grapalat" w:hAnsi="GHEA Grapalat"/>
          <w:b/>
          <w:sz w:val="24"/>
          <w:szCs w:val="24"/>
        </w:rPr>
      </w:pPr>
    </w:p>
    <w:p w:rsidR="00AC1BA9" w:rsidRDefault="00AC1BA9" w:rsidP="00B46D58">
      <w:pPr>
        <w:pStyle w:val="norm"/>
        <w:widowControl w:val="0"/>
        <w:spacing w:after="160" w:line="240" w:lineRule="auto"/>
        <w:ind w:firstLine="284"/>
        <w:jc w:val="right"/>
        <w:rPr>
          <w:rFonts w:ascii="GHEA Grapalat" w:hAnsi="GHEA Grapalat"/>
          <w:b/>
          <w:sz w:val="24"/>
          <w:szCs w:val="24"/>
        </w:rPr>
      </w:pPr>
    </w:p>
    <w:p w:rsidR="00234B6F" w:rsidRDefault="00234B6F" w:rsidP="00B46D58">
      <w:pPr>
        <w:pStyle w:val="norm"/>
        <w:widowControl w:val="0"/>
        <w:spacing w:after="160" w:line="240" w:lineRule="auto"/>
        <w:ind w:firstLine="284"/>
        <w:jc w:val="right"/>
        <w:rPr>
          <w:rFonts w:ascii="GHEA Grapalat" w:hAnsi="GHEA Grapalat"/>
          <w:b/>
          <w:sz w:val="24"/>
          <w:szCs w:val="24"/>
        </w:rPr>
      </w:pPr>
    </w:p>
    <w:p w:rsidR="00234B6F" w:rsidRPr="00C367C2" w:rsidRDefault="00234B6F" w:rsidP="00B46D58">
      <w:pPr>
        <w:pStyle w:val="norm"/>
        <w:widowControl w:val="0"/>
        <w:spacing w:after="160" w:line="240" w:lineRule="auto"/>
        <w:ind w:firstLine="284"/>
        <w:jc w:val="right"/>
        <w:rPr>
          <w:rFonts w:ascii="GHEA Grapalat" w:hAnsi="GHEA Grapalat"/>
          <w:b/>
          <w:sz w:val="24"/>
          <w:szCs w:val="24"/>
        </w:rPr>
      </w:pPr>
    </w:p>
    <w:p w:rsidR="00AC1BA9" w:rsidRPr="00C367C2" w:rsidRDefault="00AC1BA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AC1BA9">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AC1BA9">
      <w:pPr>
        <w:pStyle w:val="31"/>
        <w:widowControl w:val="0"/>
        <w:spacing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AC1BA9" w:rsidRPr="00AC1BA9">
        <w:rPr>
          <w:rFonts w:ascii="GHEA Grapalat" w:hAnsi="GHEA Grapalat"/>
          <w:b/>
          <w:sz w:val="24"/>
          <w:szCs w:val="24"/>
          <w:lang w:val="af-ZA"/>
        </w:rPr>
        <w:t>ՀՀ-ԿՄԲՀ-ԲՄԱՇՁԲ-21/7</w:t>
      </w:r>
      <w:r w:rsidR="004A07C6">
        <w:rPr>
          <w:rFonts w:ascii="GHEA Grapalat" w:hAnsi="GHEA Grapalat"/>
          <w:b/>
          <w:sz w:val="24"/>
          <w:szCs w:val="24"/>
          <w:lang w:val="af-ZA"/>
        </w:rPr>
        <w:t>5</w:t>
      </w:r>
      <w:r w:rsidR="006132ED">
        <w:rPr>
          <w:rFonts w:ascii="GHEA Grapalat" w:hAnsi="GHEA Grapalat"/>
          <w:sz w:val="24"/>
          <w:szCs w:val="24"/>
        </w:rPr>
        <w:t>"</w:t>
      </w:r>
    </w:p>
    <w:p w:rsidR="00B2572B" w:rsidRPr="00374F4A" w:rsidRDefault="00B2572B" w:rsidP="00AC1BA9">
      <w:pPr>
        <w:widowControl w:val="0"/>
        <w:jc w:val="center"/>
        <w:rPr>
          <w:rFonts w:ascii="GHEA Grapalat" w:hAnsi="GHEA Grapalat" w:cs="Sylfaen"/>
          <w:b/>
        </w:rPr>
      </w:pPr>
    </w:p>
    <w:p w:rsidR="00B2572B" w:rsidRPr="00374F4A" w:rsidRDefault="00B2572B" w:rsidP="00AC1BA9">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p>
    <w:p w:rsidR="00B2572B" w:rsidRPr="00374F4A" w:rsidRDefault="00B2572B" w:rsidP="00AC1BA9">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AC1BA9">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AC1BA9">
      <w:pPr>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AC1BA9">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AC1BA9">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AC1BA9">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AC1BA9">
        <w:rPr>
          <w:rFonts w:ascii="GHEA Grapalat" w:hAnsi="GHEA Grapalat"/>
        </w:rPr>
        <w:t>"</w:t>
      </w:r>
      <w:r w:rsidR="00AC1BA9" w:rsidRPr="00AC1BA9">
        <w:rPr>
          <w:rFonts w:ascii="GHEA Grapalat" w:hAnsi="GHEA Grapalat"/>
          <w:b/>
          <w:lang w:val="af-ZA"/>
        </w:rPr>
        <w:t>ՀՀ-ԿՄԲՀ-ԲՄԱՇՁԲ-21/7</w:t>
      </w:r>
      <w:r w:rsidR="004A07C6">
        <w:rPr>
          <w:rFonts w:ascii="GHEA Grapalat" w:hAnsi="GHEA Grapalat"/>
          <w:b/>
          <w:lang w:val="af-ZA"/>
        </w:rPr>
        <w:t>5</w:t>
      </w:r>
      <w:r w:rsidR="00AC1BA9">
        <w:rPr>
          <w:rFonts w:ascii="GHEA Grapalat" w:hAnsi="GHEA Grapalat"/>
        </w:rPr>
        <w:t>"</w:t>
      </w:r>
    </w:p>
    <w:p w:rsidR="00374F4A" w:rsidRPr="00C4157A" w:rsidRDefault="00374F4A" w:rsidP="00AC1BA9">
      <w:pPr>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AC1BA9">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AC1BA9">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AC1BA9">
      <w:pPr>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AC1BA9">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AC1BA9">
      <w:pPr>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AC1BA9">
      <w:pPr>
        <w:jc w:val="both"/>
        <w:rPr>
          <w:rFonts w:ascii="GHEA Grapalat" w:hAnsi="GHEA Grapalat"/>
        </w:rPr>
      </w:pPr>
    </w:p>
    <w:p w:rsidR="000612B9" w:rsidRDefault="004F0CAA" w:rsidP="00AC1BA9">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AC1BA9">
      <w:pPr>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AC1BA9">
      <w:pPr>
        <w:jc w:val="both"/>
        <w:rPr>
          <w:rFonts w:ascii="GHEA Grapalat" w:hAnsi="GHEA Grapalat"/>
        </w:rPr>
      </w:pPr>
    </w:p>
    <w:p w:rsidR="00374F4A" w:rsidRPr="00B443ED" w:rsidRDefault="00374F4A" w:rsidP="00AC1BA9">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AC1BA9">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AC1BA9">
      <w:pPr>
        <w:jc w:val="both"/>
        <w:rPr>
          <w:rFonts w:ascii="GHEA Grapalat" w:hAnsi="GHEA Grapalat"/>
        </w:rPr>
      </w:pPr>
    </w:p>
    <w:p w:rsidR="00374F4A" w:rsidRPr="008E7F24" w:rsidRDefault="00B138F3" w:rsidP="00AC1BA9">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AC1BA9">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AC1BA9">
      <w:pPr>
        <w:jc w:val="both"/>
        <w:rPr>
          <w:rFonts w:ascii="GHEA Grapalat" w:hAnsi="GHEA Grapalat"/>
        </w:rPr>
      </w:pPr>
    </w:p>
    <w:p w:rsidR="009E1181" w:rsidRDefault="00F96993" w:rsidP="00AC1BA9">
      <w:pPr>
        <w:jc w:val="both"/>
        <w:rPr>
          <w:rFonts w:ascii="GHEA Grapalat" w:hAnsi="GHEA Grapalat"/>
        </w:rPr>
      </w:pPr>
      <w:r w:rsidRPr="00DA5EA0">
        <w:rPr>
          <w:rFonts w:ascii="GHEA Grapalat" w:hAnsi="GHEA Grapalat"/>
        </w:rPr>
        <w:lastRenderedPageBreak/>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AC1BA9">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AC1BA9">
      <w:pPr>
        <w:jc w:val="both"/>
        <w:rPr>
          <w:rFonts w:ascii="GHEA Grapalat" w:hAnsi="GHEA Grapalat"/>
          <w:sz w:val="18"/>
          <w:szCs w:val="18"/>
        </w:rPr>
      </w:pPr>
    </w:p>
    <w:p w:rsidR="00B16483" w:rsidRPr="00B16483" w:rsidRDefault="00B16483" w:rsidP="00AC1BA9">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AC1BA9">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AC1BA9">
      <w:pPr>
        <w:tabs>
          <w:tab w:val="left" w:pos="7371"/>
        </w:tabs>
        <w:ind w:left="3544" w:firstLine="3"/>
        <w:jc w:val="both"/>
        <w:rPr>
          <w:rFonts w:ascii="GHEA Grapalat" w:hAnsi="GHEA Grapalat"/>
          <w:sz w:val="16"/>
        </w:rPr>
      </w:pPr>
    </w:p>
    <w:p w:rsidR="006B3E56" w:rsidRDefault="006B3E56" w:rsidP="00AC1BA9">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AC1BA9">
      <w:pPr>
        <w:widowControl w:val="0"/>
        <w:ind w:left="2835"/>
        <w:jc w:val="both"/>
        <w:rPr>
          <w:rFonts w:ascii="GHEA Grapalat" w:hAnsi="GHEA Grapalat"/>
          <w:sz w:val="16"/>
        </w:rPr>
      </w:pPr>
      <w:r>
        <w:rPr>
          <w:rFonts w:ascii="GHEA Grapalat" w:hAnsi="GHEA Grapalat"/>
          <w:sz w:val="16"/>
        </w:rPr>
        <w:t>наименование участника</w:t>
      </w:r>
    </w:p>
    <w:p w:rsidR="006B3E56" w:rsidRDefault="006B3E56" w:rsidP="00AC1BA9">
      <w:pPr>
        <w:pStyle w:val="aff3"/>
        <w:widowControl w:val="0"/>
        <w:numPr>
          <w:ilvl w:val="0"/>
          <w:numId w:val="21"/>
        </w:numPr>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AC1BA9">
        <w:rPr>
          <w:rFonts w:ascii="GHEA Grapalat" w:hAnsi="GHEA Grapalat"/>
        </w:rPr>
        <w:t>"</w:t>
      </w:r>
      <w:r w:rsidR="00AC1BA9" w:rsidRPr="00AC1BA9">
        <w:rPr>
          <w:rFonts w:ascii="GHEA Grapalat" w:hAnsi="GHEA Grapalat"/>
          <w:b/>
          <w:lang w:val="af-ZA"/>
        </w:rPr>
        <w:t>ՀՀ-ԿՄԲՀ-ԲՄԱՇՁԲ-21/7</w:t>
      </w:r>
      <w:r w:rsidR="004A07C6">
        <w:rPr>
          <w:rFonts w:ascii="GHEA Grapalat" w:hAnsi="GHEA Grapalat"/>
          <w:b/>
          <w:lang w:val="af-ZA"/>
        </w:rPr>
        <w:t>5</w:t>
      </w:r>
      <w:r w:rsidR="00AC1BA9">
        <w:rPr>
          <w:rFonts w:ascii="GHEA Grapalat" w:hAnsi="GHEA Grapalat"/>
        </w:rPr>
        <w:t>"</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w:t>
      </w:r>
      <w:r w:rsidR="00952531" w:rsidRPr="00063FC7">
        <w:rPr>
          <w:rFonts w:ascii="GHEA Grapalat" w:hAnsi="GHEA Grapalat"/>
        </w:rPr>
        <w:t>представить обеспечение квалификации</w:t>
      </w:r>
      <w:r w:rsidR="00727466" w:rsidRPr="00063FC7">
        <w:rPr>
          <w:rFonts w:ascii="GHEA Grapalat" w:hAnsi="GHEA Grapalat"/>
          <w:vertAlign w:val="superscript"/>
        </w:rPr>
        <w:t>16</w:t>
      </w:r>
      <w:r w:rsidR="00952531" w:rsidRPr="00063FC7">
        <w:rPr>
          <w:rFonts w:ascii="GHEA Grapalat" w:hAnsi="GHEA Grapalat"/>
        </w:rPr>
        <w:t>,</w:t>
      </w:r>
    </w:p>
    <w:p w:rsidR="006B3E56" w:rsidRDefault="006B3E56" w:rsidP="00AC1BA9">
      <w:pPr>
        <w:pStyle w:val="aff3"/>
        <w:widowControl w:val="0"/>
        <w:numPr>
          <w:ilvl w:val="0"/>
          <w:numId w:val="21"/>
        </w:numPr>
        <w:tabs>
          <w:tab w:val="left" w:pos="567"/>
        </w:tabs>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AC1BA9">
        <w:rPr>
          <w:rFonts w:ascii="GHEA Grapalat" w:hAnsi="GHEA Grapalat"/>
        </w:rPr>
        <w:t>"</w:t>
      </w:r>
      <w:r w:rsidR="00AC1BA9" w:rsidRPr="00AC1BA9">
        <w:rPr>
          <w:rFonts w:ascii="GHEA Grapalat" w:hAnsi="GHEA Grapalat"/>
          <w:b/>
          <w:lang w:val="af-ZA"/>
        </w:rPr>
        <w:t>ՀՀ-ԿՄԲՀ-ԲՄԱՇՁԲ-21/7</w:t>
      </w:r>
      <w:r w:rsidR="004A07C6">
        <w:rPr>
          <w:rFonts w:ascii="GHEA Grapalat" w:hAnsi="GHEA Grapalat"/>
          <w:b/>
          <w:lang w:val="af-ZA"/>
        </w:rPr>
        <w:t>5</w:t>
      </w:r>
      <w:r w:rsidR="00AC1BA9">
        <w:rPr>
          <w:rFonts w:ascii="GHEA Grapalat" w:hAnsi="GHEA Grapalat"/>
        </w:rPr>
        <w:t>"</w:t>
      </w:r>
    </w:p>
    <w:p w:rsidR="006B3E56" w:rsidRDefault="006B3E56" w:rsidP="00AC1BA9">
      <w:pPr>
        <w:pStyle w:val="aff3"/>
        <w:widowControl w:val="0"/>
        <w:numPr>
          <w:ilvl w:val="0"/>
          <w:numId w:val="22"/>
        </w:numPr>
        <w:tabs>
          <w:tab w:val="left" w:pos="567"/>
        </w:tabs>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AC1BA9">
      <w:pPr>
        <w:pStyle w:val="aff3"/>
        <w:widowControl w:val="0"/>
        <w:numPr>
          <w:ilvl w:val="0"/>
          <w:numId w:val="2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AC1BA9">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AC1BA9">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AC1BA9">
      <w:pPr>
        <w:widowControl w:val="0"/>
        <w:tabs>
          <w:tab w:val="left" w:pos="7938"/>
        </w:tabs>
        <w:ind w:left="8080"/>
        <w:jc w:val="both"/>
        <w:rPr>
          <w:rFonts w:ascii="GHEA Grapalat" w:hAnsi="GHEA Grapalat" w:cs="Arial"/>
          <w:sz w:val="16"/>
        </w:rPr>
      </w:pPr>
      <w:r>
        <w:rPr>
          <w:rFonts w:ascii="GHEA Grapalat" w:hAnsi="GHEA Grapalat"/>
          <w:sz w:val="16"/>
        </w:rPr>
        <w:t>участника</w:t>
      </w:r>
    </w:p>
    <w:p w:rsidR="006B3E56" w:rsidRDefault="006B3E56" w:rsidP="00AC1BA9">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AC1BA9">
      <w:pPr>
        <w:widowControl w:val="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AC1BA9">
      <w:pPr>
        <w:widowControl w:val="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AC1BA9">
      <w:pPr>
        <w:pStyle w:val="aff3"/>
        <w:widowControl w:val="0"/>
        <w:numPr>
          <w:ilvl w:val="0"/>
          <w:numId w:val="23"/>
        </w:numPr>
        <w:tabs>
          <w:tab w:val="left" w:pos="1134"/>
        </w:tabs>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3"/>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AC1BA9">
            <w:pPr>
              <w:pStyle w:val="31"/>
              <w:widowControl w:val="0"/>
              <w:spacing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AC1BA9">
            <w:pPr>
              <w:pStyle w:val="31"/>
              <w:widowControl w:val="0"/>
              <w:spacing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AC1BA9">
            <w:pPr>
              <w:pStyle w:val="31"/>
              <w:widowControl w:val="0"/>
              <w:spacing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AC1BA9">
            <w:pPr>
              <w:pStyle w:val="31"/>
              <w:widowControl w:val="0"/>
              <w:spacing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AC1BA9">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AC1BA9">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AC1BA9">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AC1BA9">
            <w:pPr>
              <w:pStyle w:val="31"/>
              <w:widowControl w:val="0"/>
              <w:spacing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AC1BA9">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AC1BA9">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AC1BA9">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AC1BA9">
            <w:pPr>
              <w:pStyle w:val="31"/>
              <w:widowControl w:val="0"/>
              <w:spacing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AC1BA9">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AC1BA9">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AC1BA9">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AC1BA9">
            <w:pPr>
              <w:pStyle w:val="31"/>
              <w:widowControl w:val="0"/>
              <w:spacing w:line="240" w:lineRule="auto"/>
              <w:ind w:firstLine="0"/>
              <w:jc w:val="center"/>
              <w:rPr>
                <w:rFonts w:ascii="GHEA Grapalat" w:hAnsi="GHEA Grapalat"/>
                <w:szCs w:val="24"/>
              </w:rPr>
            </w:pPr>
          </w:p>
        </w:tc>
      </w:tr>
    </w:tbl>
    <w:p w:rsidR="006B3E56" w:rsidRDefault="006B3E56" w:rsidP="00AC1BA9">
      <w:pPr>
        <w:jc w:val="both"/>
        <w:rPr>
          <w:rFonts w:ascii="GHEA Grapalat" w:hAnsi="GHEA Grapalat"/>
        </w:rPr>
      </w:pPr>
    </w:p>
    <w:p w:rsidR="00923711" w:rsidRDefault="00923711" w:rsidP="00AC1BA9">
      <w:pPr>
        <w:rPr>
          <w:rFonts w:ascii="GHEA Grapalat" w:hAnsi="GHEA Grapalat"/>
        </w:rPr>
      </w:pPr>
    </w:p>
    <w:p w:rsidR="00110534" w:rsidRDefault="00F36AD3" w:rsidP="00AC1BA9">
      <w:pPr>
        <w:jc w:val="both"/>
        <w:rPr>
          <w:rFonts w:ascii="GHEA Grapalat" w:hAnsi="GHEA Grapalat"/>
        </w:rPr>
      </w:pPr>
      <w:r>
        <w:rPr>
          <w:rFonts w:ascii="GHEA Grapalat" w:hAnsi="GHEA Grapalat"/>
        </w:rPr>
        <w:t xml:space="preserve"> </w:t>
      </w:r>
    </w:p>
    <w:p w:rsidR="006B3E56" w:rsidRPr="000858EB" w:rsidRDefault="00990559" w:rsidP="00AC1BA9">
      <w:pPr>
        <w:ind w:firstLine="708"/>
        <w:jc w:val="both"/>
        <w:rPr>
          <w:rFonts w:ascii="GHEA Grapalat" w:hAnsi="GHEA Grapalat"/>
        </w:rPr>
      </w:pPr>
      <w:r w:rsidRPr="000858EB">
        <w:rPr>
          <w:rFonts w:ascii="GHEA Grapalat" w:hAnsi="GHEA Grapalat"/>
        </w:rPr>
        <w:lastRenderedPageBreak/>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4"/>
        <w:t>***</w:t>
      </w:r>
      <w:r w:rsidR="00DA5D3D" w:rsidRPr="000858EB">
        <w:rPr>
          <w:rFonts w:ascii="GHEA Grapalat" w:hAnsi="GHEA Grapalat"/>
        </w:rPr>
        <w:t xml:space="preserve"> </w:t>
      </w:r>
    </w:p>
    <w:p w:rsidR="00F855BB" w:rsidRDefault="00F855BB" w:rsidP="00AC1BA9">
      <w:pPr>
        <w:tabs>
          <w:tab w:val="left" w:pos="7371"/>
        </w:tabs>
        <w:ind w:left="3544" w:firstLine="3"/>
        <w:jc w:val="both"/>
        <w:rPr>
          <w:rFonts w:ascii="GHEA Grapalat" w:hAnsi="GHEA Grapalat"/>
          <w:sz w:val="16"/>
          <w:lang w:val="hy-AM"/>
        </w:rPr>
      </w:pPr>
    </w:p>
    <w:p w:rsidR="00F855BB" w:rsidRPr="000811C1" w:rsidRDefault="00F855BB" w:rsidP="00AC1BA9">
      <w:pPr>
        <w:tabs>
          <w:tab w:val="left" w:pos="7371"/>
        </w:tabs>
        <w:ind w:left="3544" w:firstLine="3"/>
        <w:jc w:val="both"/>
        <w:rPr>
          <w:rFonts w:ascii="GHEA Grapalat" w:hAnsi="GHEA Grapalat"/>
          <w:sz w:val="16"/>
          <w:lang w:val="hy-AM"/>
        </w:rPr>
      </w:pPr>
    </w:p>
    <w:p w:rsidR="006B3E56" w:rsidRPr="00D3436F" w:rsidRDefault="006B3E56" w:rsidP="00AC1BA9">
      <w:pPr>
        <w:tabs>
          <w:tab w:val="left" w:pos="7371"/>
        </w:tabs>
        <w:ind w:left="3544" w:firstLine="3"/>
        <w:jc w:val="both"/>
        <w:rPr>
          <w:rFonts w:ascii="GHEA Grapalat" w:hAnsi="GHEA Grapalat"/>
          <w:sz w:val="16"/>
        </w:rPr>
      </w:pPr>
    </w:p>
    <w:p w:rsidR="006B3E56" w:rsidRPr="00770B03" w:rsidRDefault="006B3E56" w:rsidP="00AC1BA9">
      <w:pPr>
        <w:tabs>
          <w:tab w:val="left" w:pos="7371"/>
        </w:tabs>
        <w:ind w:left="3544" w:firstLine="3"/>
        <w:jc w:val="both"/>
        <w:rPr>
          <w:rFonts w:ascii="GHEA Grapalat" w:hAnsi="GHEA Grapalat"/>
          <w:sz w:val="16"/>
        </w:rPr>
      </w:pPr>
    </w:p>
    <w:p w:rsidR="00374F4A" w:rsidRPr="000C1746" w:rsidRDefault="00374F4A" w:rsidP="00AC1BA9">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AC1BA9">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AC1BA9">
      <w:pPr>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AC1BA9">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AC1BA9">
      <w:pPr>
        <w:pStyle w:val="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D043C1" w:rsidRPr="009044F1" w:rsidRDefault="00D043C1" w:rsidP="00AC1BA9">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AC1BA9">
        <w:rPr>
          <w:rFonts w:ascii="GHEA Grapalat" w:hAnsi="GHEA Grapalat"/>
          <w:sz w:val="24"/>
          <w:szCs w:val="24"/>
        </w:rPr>
        <w:t>"</w:t>
      </w:r>
      <w:r w:rsidR="00AC1BA9" w:rsidRPr="00AC1BA9">
        <w:rPr>
          <w:rFonts w:ascii="GHEA Grapalat" w:hAnsi="GHEA Grapalat"/>
          <w:b/>
          <w:sz w:val="24"/>
          <w:szCs w:val="24"/>
          <w:lang w:val="af-ZA"/>
        </w:rPr>
        <w:t>ՀՀ-ԿՄԲՀ-ԲՄԱՇՁԲ-21/7</w:t>
      </w:r>
      <w:r w:rsidR="004A07C6">
        <w:rPr>
          <w:rFonts w:ascii="GHEA Grapalat" w:hAnsi="GHEA Grapalat"/>
          <w:b/>
          <w:sz w:val="24"/>
          <w:szCs w:val="24"/>
          <w:lang w:val="af-ZA"/>
        </w:rPr>
        <w:t>5</w:t>
      </w:r>
      <w:r w:rsidR="00AC1BA9">
        <w:rPr>
          <w:rFonts w:ascii="GHEA Grapalat" w:hAnsi="GHEA Grapalat"/>
          <w:sz w:val="24"/>
          <w:szCs w:val="24"/>
        </w:rPr>
        <w:t>"</w:t>
      </w:r>
      <w:r>
        <w:rPr>
          <w:rStyle w:val="af6"/>
          <w:rFonts w:ascii="GHEA Grapalat" w:hAnsi="GHEA Grapalat"/>
          <w:b/>
          <w:sz w:val="24"/>
          <w:szCs w:val="24"/>
        </w:rPr>
        <w:footnoteReference w:customMarkFollows="1" w:id="15"/>
        <w:t>*</w:t>
      </w:r>
    </w:p>
    <w:p w:rsidR="00D043C1" w:rsidRPr="009044F1" w:rsidRDefault="00D043C1" w:rsidP="00AC1BA9">
      <w:pPr>
        <w:widowControl w:val="0"/>
        <w:ind w:left="567" w:right="565"/>
        <w:jc w:val="center"/>
        <w:rPr>
          <w:rFonts w:ascii="GHEA Grapalat" w:hAnsi="GHEA Grapalat"/>
          <w:b/>
        </w:rPr>
      </w:pPr>
    </w:p>
    <w:p w:rsidR="00D043C1" w:rsidRPr="009044F1" w:rsidRDefault="00D043C1" w:rsidP="00AC1BA9">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D043C1" w:rsidRPr="009044F1" w:rsidRDefault="005B2896" w:rsidP="00AC1BA9">
      <w:pPr>
        <w:pStyle w:val="3"/>
        <w:keepNext w:val="0"/>
        <w:widowControl w:val="0"/>
        <w:spacing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043C1" w:rsidRPr="009044F1" w:rsidRDefault="00D043C1" w:rsidP="00AC1BA9">
      <w:pPr>
        <w:pStyle w:val="3"/>
        <w:keepNext w:val="0"/>
        <w:widowControl w:val="0"/>
        <w:spacing w:line="240" w:lineRule="auto"/>
        <w:ind w:left="567" w:right="565"/>
        <w:rPr>
          <w:rFonts w:ascii="GHEA Grapalat" w:hAnsi="GHEA Grapalat" w:cs="Arial"/>
          <w:sz w:val="24"/>
          <w:szCs w:val="24"/>
        </w:rPr>
      </w:pPr>
    </w:p>
    <w:p w:rsidR="00D043C1" w:rsidRPr="00430541" w:rsidRDefault="00D043C1" w:rsidP="00AC1BA9">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AC1BA9">
      <w:pPr>
        <w:widowControl w:val="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AC1BA9">
      <w:pPr>
        <w:widowControl w:val="0"/>
        <w:jc w:val="both"/>
        <w:rPr>
          <w:rFonts w:ascii="GHEA Grapalat" w:hAnsi="GHEA Grapalat"/>
        </w:rPr>
      </w:pPr>
      <w:r w:rsidRPr="009044F1">
        <w:rPr>
          <w:rFonts w:ascii="GHEA Grapalat" w:hAnsi="GHEA Grapalat"/>
        </w:rPr>
        <w:t xml:space="preserve">рамках открытого конкурса под кодом </w:t>
      </w:r>
      <w:r w:rsidR="00AC1BA9">
        <w:rPr>
          <w:rFonts w:ascii="GHEA Grapalat" w:hAnsi="GHEA Grapalat"/>
        </w:rPr>
        <w:t>"</w:t>
      </w:r>
      <w:r w:rsidR="00AC1BA9" w:rsidRPr="00AC1BA9">
        <w:rPr>
          <w:rFonts w:ascii="GHEA Grapalat" w:hAnsi="GHEA Grapalat"/>
          <w:b/>
          <w:lang w:val="af-ZA"/>
        </w:rPr>
        <w:t>ՀՀ-ԿՄԲՀ-ԲՄԱՇՁԲ-21/7</w:t>
      </w:r>
      <w:r w:rsidR="004A07C6">
        <w:rPr>
          <w:rFonts w:ascii="GHEA Grapalat" w:hAnsi="GHEA Grapalat"/>
          <w:b/>
          <w:lang w:val="af-ZA"/>
        </w:rPr>
        <w:t>5</w:t>
      </w:r>
      <w:r w:rsidR="00AC1BA9">
        <w:rPr>
          <w:rFonts w:ascii="GHEA Grapalat" w:hAnsi="GHEA Grapalat"/>
        </w:rPr>
        <w:t>"</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описани</w:t>
      </w:r>
      <w:r w:rsidR="00BC50BB">
        <w:rPr>
          <w:rFonts w:ascii="GHEA Grapalat" w:hAnsi="GHEA Grapalat"/>
        </w:rPr>
        <w:t>я</w:t>
      </w:r>
      <w:r w:rsidRPr="009044F1">
        <w:rPr>
          <w:rFonts w:ascii="GHEA Grapalat" w:hAnsi="GHEA Grapalat"/>
        </w:rPr>
        <w:t xml:space="preserve"> предлагаем</w:t>
      </w:r>
      <w:r w:rsidR="000976D7" w:rsidRPr="000976D7">
        <w:rPr>
          <w:rFonts w:ascii="GHEA Grapalat" w:hAnsi="GHEA Grapalat"/>
        </w:rPr>
        <w:t>ых</w:t>
      </w:r>
      <w:r w:rsidRPr="009044F1">
        <w:rPr>
          <w:rFonts w:ascii="GHEA Grapalat" w:hAnsi="GHEA Grapalat"/>
        </w:rPr>
        <w:t xml:space="preserve"> им </w:t>
      </w:r>
      <w:r w:rsidR="00BC50BB">
        <w:rPr>
          <w:rFonts w:ascii="GHEA Grapalat" w:hAnsi="GHEA Grapalat"/>
        </w:rPr>
        <w:t>приборов и оборудования</w:t>
      </w:r>
      <w:r w:rsidRPr="009044F1">
        <w:rPr>
          <w:rFonts w:ascii="GHEA Grapalat" w:hAnsi="GHEA Grapalat"/>
        </w:rPr>
        <w:t xml:space="preserve">. </w:t>
      </w:r>
    </w:p>
    <w:tbl>
      <w:tblPr>
        <w:tblW w:w="1017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D043C1" w:rsidRPr="00206AF8" w:rsidTr="00234B6F">
        <w:tc>
          <w:tcPr>
            <w:tcW w:w="1242" w:type="dxa"/>
            <w:vMerge w:val="restart"/>
            <w:vAlign w:val="center"/>
          </w:tcPr>
          <w:p w:rsidR="00EE1022" w:rsidRDefault="00EE1022" w:rsidP="00AC1BA9">
            <w:pPr>
              <w:widowControl w:val="0"/>
              <w:jc w:val="center"/>
              <w:rPr>
                <w:rFonts w:ascii="GHEA Grapalat" w:hAnsi="GHEA Grapalat"/>
                <w:b/>
                <w:sz w:val="20"/>
                <w:szCs w:val="20"/>
              </w:rPr>
            </w:pPr>
          </w:p>
          <w:p w:rsidR="00D043C1" w:rsidRPr="00206AF8" w:rsidRDefault="00D043C1" w:rsidP="00AC1BA9">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rsidR="00D043C1" w:rsidRPr="00C03625" w:rsidRDefault="00D043C1" w:rsidP="00AC1BA9">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000976D7" w:rsidRPr="00DB2996">
              <w:rPr>
                <w:rFonts w:ascii="GHEA Grapalat" w:hAnsi="GHEA Grapalat"/>
                <w:b/>
                <w:sz w:val="20"/>
                <w:szCs w:val="20"/>
              </w:rPr>
              <w:t>е</w:t>
            </w:r>
            <w:r w:rsidRPr="00206AF8">
              <w:rPr>
                <w:rFonts w:ascii="GHEA Grapalat" w:hAnsi="GHEA Grapalat"/>
                <w:b/>
                <w:sz w:val="20"/>
                <w:szCs w:val="20"/>
              </w:rPr>
              <w:t xml:space="preserve"> </w:t>
            </w:r>
            <w:r w:rsidR="00C03625" w:rsidRPr="00DB2996">
              <w:rPr>
                <w:rFonts w:ascii="GHEA Grapalat" w:hAnsi="GHEA Grapalat"/>
                <w:b/>
                <w:sz w:val="20"/>
                <w:szCs w:val="20"/>
              </w:rPr>
              <w:t>приборы и оборудование</w:t>
            </w:r>
          </w:p>
        </w:tc>
      </w:tr>
      <w:tr w:rsidR="00786EB3" w:rsidRPr="00206AF8" w:rsidTr="00234B6F">
        <w:trPr>
          <w:trHeight w:val="696"/>
        </w:trPr>
        <w:tc>
          <w:tcPr>
            <w:tcW w:w="1242" w:type="dxa"/>
            <w:vMerge/>
            <w:vAlign w:val="center"/>
          </w:tcPr>
          <w:p w:rsidR="00786EB3" w:rsidRPr="00206AF8" w:rsidRDefault="00786EB3" w:rsidP="00AC1BA9">
            <w:pPr>
              <w:widowControl w:val="0"/>
              <w:jc w:val="center"/>
              <w:rPr>
                <w:rFonts w:ascii="GHEA Grapalat" w:hAnsi="GHEA Grapalat"/>
                <w:b/>
                <w:bCs/>
                <w:sz w:val="20"/>
                <w:szCs w:val="20"/>
              </w:rPr>
            </w:pPr>
          </w:p>
        </w:tc>
        <w:tc>
          <w:tcPr>
            <w:tcW w:w="1363" w:type="dxa"/>
            <w:vAlign w:val="center"/>
          </w:tcPr>
          <w:p w:rsidR="00786EB3" w:rsidRDefault="00786EB3" w:rsidP="00AC1BA9">
            <w:pPr>
              <w:widowControl w:val="0"/>
              <w:jc w:val="center"/>
              <w:rPr>
                <w:rFonts w:ascii="GHEA Grapalat" w:hAnsi="GHEA Grapalat"/>
                <w:b/>
                <w:sz w:val="20"/>
                <w:szCs w:val="20"/>
              </w:rPr>
            </w:pPr>
            <w:r>
              <w:rPr>
                <w:rFonts w:ascii="GHEA Grapalat" w:hAnsi="GHEA Grapalat"/>
                <w:b/>
                <w:sz w:val="20"/>
                <w:szCs w:val="20"/>
              </w:rPr>
              <w:t>фирменное</w:t>
            </w:r>
          </w:p>
          <w:p w:rsidR="00786EB3" w:rsidRPr="00206AF8" w:rsidRDefault="00786EB3" w:rsidP="00AC1BA9">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rsidR="00786EB3" w:rsidRPr="00206AF8" w:rsidRDefault="00786EB3" w:rsidP="00AC1BA9">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rsidR="00786EB3" w:rsidRPr="00BF7253" w:rsidRDefault="00786EB3" w:rsidP="00AC1BA9">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16" w:type="dxa"/>
            <w:vAlign w:val="center"/>
          </w:tcPr>
          <w:p w:rsidR="00786EB3" w:rsidRPr="00206AF8" w:rsidRDefault="00786EB3" w:rsidP="00AC1BA9">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rsidR="00786EB3" w:rsidRPr="00206AF8" w:rsidRDefault="00786EB3" w:rsidP="00AC1BA9">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rsidR="00786EB3" w:rsidRPr="00206AF8" w:rsidRDefault="00786EB3" w:rsidP="00AC1BA9">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rsidTr="00234B6F">
        <w:tc>
          <w:tcPr>
            <w:tcW w:w="1242" w:type="dxa"/>
          </w:tcPr>
          <w:p w:rsidR="00786EB3" w:rsidRPr="00206AF8" w:rsidRDefault="00786EB3" w:rsidP="00AC1BA9">
            <w:pPr>
              <w:pStyle w:val="3"/>
              <w:keepNext w:val="0"/>
              <w:widowControl w:val="0"/>
              <w:spacing w:line="240" w:lineRule="auto"/>
              <w:jc w:val="left"/>
              <w:rPr>
                <w:rFonts w:ascii="GHEA Grapalat" w:hAnsi="GHEA Grapalat"/>
                <w:b/>
              </w:rPr>
            </w:pPr>
          </w:p>
        </w:tc>
        <w:tc>
          <w:tcPr>
            <w:tcW w:w="1363" w:type="dxa"/>
          </w:tcPr>
          <w:p w:rsidR="00786EB3" w:rsidRPr="00206AF8" w:rsidRDefault="00786EB3" w:rsidP="00AC1BA9">
            <w:pPr>
              <w:pStyle w:val="3"/>
              <w:keepNext w:val="0"/>
              <w:widowControl w:val="0"/>
              <w:spacing w:line="240" w:lineRule="auto"/>
              <w:jc w:val="left"/>
              <w:rPr>
                <w:rFonts w:ascii="GHEA Grapalat" w:hAnsi="GHEA Grapalat"/>
                <w:b/>
              </w:rPr>
            </w:pPr>
          </w:p>
        </w:tc>
        <w:tc>
          <w:tcPr>
            <w:tcW w:w="1335" w:type="dxa"/>
          </w:tcPr>
          <w:p w:rsidR="00786EB3" w:rsidRPr="00206AF8" w:rsidRDefault="00786EB3" w:rsidP="00AC1BA9">
            <w:pPr>
              <w:pStyle w:val="3"/>
              <w:keepNext w:val="0"/>
              <w:widowControl w:val="0"/>
              <w:spacing w:line="240" w:lineRule="auto"/>
              <w:jc w:val="left"/>
              <w:rPr>
                <w:rFonts w:ascii="GHEA Grapalat" w:hAnsi="GHEA Grapalat"/>
                <w:b/>
              </w:rPr>
            </w:pPr>
          </w:p>
        </w:tc>
        <w:tc>
          <w:tcPr>
            <w:tcW w:w="1325" w:type="dxa"/>
          </w:tcPr>
          <w:p w:rsidR="00786EB3" w:rsidRPr="00206AF8" w:rsidRDefault="00786EB3" w:rsidP="00AC1BA9">
            <w:pPr>
              <w:pStyle w:val="3"/>
              <w:keepNext w:val="0"/>
              <w:widowControl w:val="0"/>
              <w:spacing w:line="240" w:lineRule="auto"/>
              <w:jc w:val="left"/>
              <w:rPr>
                <w:rFonts w:ascii="GHEA Grapalat" w:hAnsi="GHEA Grapalat"/>
                <w:b/>
              </w:rPr>
            </w:pPr>
          </w:p>
        </w:tc>
        <w:tc>
          <w:tcPr>
            <w:tcW w:w="1716" w:type="dxa"/>
          </w:tcPr>
          <w:p w:rsidR="00786EB3" w:rsidRPr="00206AF8" w:rsidRDefault="00786EB3" w:rsidP="00AC1BA9">
            <w:pPr>
              <w:pStyle w:val="3"/>
              <w:keepNext w:val="0"/>
              <w:widowControl w:val="0"/>
              <w:spacing w:line="240" w:lineRule="auto"/>
              <w:jc w:val="left"/>
              <w:rPr>
                <w:rFonts w:ascii="GHEA Grapalat" w:hAnsi="GHEA Grapalat"/>
                <w:b/>
              </w:rPr>
            </w:pPr>
          </w:p>
        </w:tc>
        <w:tc>
          <w:tcPr>
            <w:tcW w:w="1721" w:type="dxa"/>
          </w:tcPr>
          <w:p w:rsidR="00786EB3" w:rsidRPr="00206AF8" w:rsidRDefault="00786EB3" w:rsidP="00AC1BA9">
            <w:pPr>
              <w:pStyle w:val="3"/>
              <w:keepNext w:val="0"/>
              <w:widowControl w:val="0"/>
              <w:spacing w:line="240" w:lineRule="auto"/>
              <w:jc w:val="left"/>
              <w:rPr>
                <w:rFonts w:ascii="GHEA Grapalat" w:hAnsi="GHEA Grapalat"/>
                <w:b/>
              </w:rPr>
            </w:pPr>
          </w:p>
        </w:tc>
        <w:tc>
          <w:tcPr>
            <w:tcW w:w="1471" w:type="dxa"/>
          </w:tcPr>
          <w:p w:rsidR="00786EB3" w:rsidRPr="00206AF8" w:rsidRDefault="00786EB3" w:rsidP="00AC1BA9">
            <w:pPr>
              <w:pStyle w:val="3"/>
              <w:keepNext w:val="0"/>
              <w:widowControl w:val="0"/>
              <w:spacing w:line="240" w:lineRule="auto"/>
              <w:jc w:val="left"/>
              <w:rPr>
                <w:rFonts w:ascii="GHEA Grapalat" w:hAnsi="GHEA Grapalat"/>
                <w:b/>
              </w:rPr>
            </w:pPr>
          </w:p>
        </w:tc>
      </w:tr>
      <w:tr w:rsidR="00786EB3" w:rsidRPr="00206AF8" w:rsidTr="00234B6F">
        <w:tc>
          <w:tcPr>
            <w:tcW w:w="1242" w:type="dxa"/>
          </w:tcPr>
          <w:p w:rsidR="00786EB3" w:rsidRPr="00206AF8" w:rsidRDefault="00786EB3" w:rsidP="00AC1BA9">
            <w:pPr>
              <w:pStyle w:val="3"/>
              <w:keepNext w:val="0"/>
              <w:widowControl w:val="0"/>
              <w:spacing w:line="240" w:lineRule="auto"/>
              <w:jc w:val="left"/>
              <w:rPr>
                <w:rFonts w:ascii="GHEA Grapalat" w:hAnsi="GHEA Grapalat"/>
                <w:b/>
              </w:rPr>
            </w:pPr>
          </w:p>
        </w:tc>
        <w:tc>
          <w:tcPr>
            <w:tcW w:w="1363" w:type="dxa"/>
          </w:tcPr>
          <w:p w:rsidR="00786EB3" w:rsidRPr="00206AF8" w:rsidRDefault="00786EB3" w:rsidP="00AC1BA9">
            <w:pPr>
              <w:pStyle w:val="3"/>
              <w:keepNext w:val="0"/>
              <w:widowControl w:val="0"/>
              <w:spacing w:line="240" w:lineRule="auto"/>
              <w:jc w:val="left"/>
              <w:rPr>
                <w:rFonts w:ascii="GHEA Grapalat" w:hAnsi="GHEA Grapalat"/>
                <w:b/>
              </w:rPr>
            </w:pPr>
          </w:p>
        </w:tc>
        <w:tc>
          <w:tcPr>
            <w:tcW w:w="1335" w:type="dxa"/>
          </w:tcPr>
          <w:p w:rsidR="00786EB3" w:rsidRPr="00206AF8" w:rsidRDefault="00786EB3" w:rsidP="00AC1BA9">
            <w:pPr>
              <w:pStyle w:val="3"/>
              <w:keepNext w:val="0"/>
              <w:widowControl w:val="0"/>
              <w:spacing w:line="240" w:lineRule="auto"/>
              <w:jc w:val="left"/>
              <w:rPr>
                <w:rFonts w:ascii="GHEA Grapalat" w:hAnsi="GHEA Grapalat"/>
                <w:b/>
              </w:rPr>
            </w:pPr>
          </w:p>
        </w:tc>
        <w:tc>
          <w:tcPr>
            <w:tcW w:w="1325" w:type="dxa"/>
          </w:tcPr>
          <w:p w:rsidR="00786EB3" w:rsidRPr="00206AF8" w:rsidRDefault="00786EB3" w:rsidP="00AC1BA9">
            <w:pPr>
              <w:pStyle w:val="3"/>
              <w:keepNext w:val="0"/>
              <w:widowControl w:val="0"/>
              <w:spacing w:line="240" w:lineRule="auto"/>
              <w:jc w:val="left"/>
              <w:rPr>
                <w:rFonts w:ascii="GHEA Grapalat" w:hAnsi="GHEA Grapalat"/>
                <w:b/>
              </w:rPr>
            </w:pPr>
          </w:p>
        </w:tc>
        <w:tc>
          <w:tcPr>
            <w:tcW w:w="1716" w:type="dxa"/>
          </w:tcPr>
          <w:p w:rsidR="00786EB3" w:rsidRPr="00206AF8" w:rsidRDefault="00786EB3" w:rsidP="00AC1BA9">
            <w:pPr>
              <w:pStyle w:val="3"/>
              <w:keepNext w:val="0"/>
              <w:widowControl w:val="0"/>
              <w:spacing w:line="240" w:lineRule="auto"/>
              <w:jc w:val="left"/>
              <w:rPr>
                <w:rFonts w:ascii="GHEA Grapalat" w:hAnsi="GHEA Grapalat"/>
                <w:b/>
              </w:rPr>
            </w:pPr>
          </w:p>
        </w:tc>
        <w:tc>
          <w:tcPr>
            <w:tcW w:w="1721" w:type="dxa"/>
          </w:tcPr>
          <w:p w:rsidR="00786EB3" w:rsidRPr="00206AF8" w:rsidRDefault="00786EB3" w:rsidP="00AC1BA9">
            <w:pPr>
              <w:pStyle w:val="3"/>
              <w:keepNext w:val="0"/>
              <w:widowControl w:val="0"/>
              <w:spacing w:line="240" w:lineRule="auto"/>
              <w:jc w:val="left"/>
              <w:rPr>
                <w:rFonts w:ascii="GHEA Grapalat" w:hAnsi="GHEA Grapalat"/>
                <w:b/>
              </w:rPr>
            </w:pPr>
          </w:p>
        </w:tc>
        <w:tc>
          <w:tcPr>
            <w:tcW w:w="1471" w:type="dxa"/>
          </w:tcPr>
          <w:p w:rsidR="00786EB3" w:rsidRPr="00206AF8" w:rsidRDefault="00786EB3" w:rsidP="00AC1BA9">
            <w:pPr>
              <w:pStyle w:val="3"/>
              <w:keepNext w:val="0"/>
              <w:widowControl w:val="0"/>
              <w:spacing w:line="240" w:lineRule="auto"/>
              <w:jc w:val="left"/>
              <w:rPr>
                <w:rFonts w:ascii="GHEA Grapalat" w:hAnsi="GHEA Grapalat"/>
                <w:b/>
              </w:rPr>
            </w:pPr>
          </w:p>
        </w:tc>
      </w:tr>
      <w:tr w:rsidR="00786EB3" w:rsidRPr="00206AF8" w:rsidTr="00234B6F">
        <w:tc>
          <w:tcPr>
            <w:tcW w:w="1242" w:type="dxa"/>
          </w:tcPr>
          <w:p w:rsidR="00786EB3" w:rsidRPr="00206AF8" w:rsidRDefault="00786EB3" w:rsidP="00AC1BA9">
            <w:pPr>
              <w:pStyle w:val="3"/>
              <w:keepNext w:val="0"/>
              <w:widowControl w:val="0"/>
              <w:spacing w:line="240" w:lineRule="auto"/>
              <w:jc w:val="left"/>
              <w:rPr>
                <w:rFonts w:ascii="GHEA Grapalat" w:hAnsi="GHEA Grapalat"/>
                <w:b/>
              </w:rPr>
            </w:pPr>
          </w:p>
        </w:tc>
        <w:tc>
          <w:tcPr>
            <w:tcW w:w="1363" w:type="dxa"/>
          </w:tcPr>
          <w:p w:rsidR="00786EB3" w:rsidRPr="00206AF8" w:rsidRDefault="00786EB3" w:rsidP="00AC1BA9">
            <w:pPr>
              <w:pStyle w:val="3"/>
              <w:keepNext w:val="0"/>
              <w:widowControl w:val="0"/>
              <w:spacing w:line="240" w:lineRule="auto"/>
              <w:jc w:val="left"/>
              <w:rPr>
                <w:rFonts w:ascii="GHEA Grapalat" w:hAnsi="GHEA Grapalat"/>
                <w:b/>
              </w:rPr>
            </w:pPr>
          </w:p>
        </w:tc>
        <w:tc>
          <w:tcPr>
            <w:tcW w:w="1335" w:type="dxa"/>
          </w:tcPr>
          <w:p w:rsidR="00786EB3" w:rsidRPr="00206AF8" w:rsidRDefault="00786EB3" w:rsidP="00AC1BA9">
            <w:pPr>
              <w:pStyle w:val="3"/>
              <w:keepNext w:val="0"/>
              <w:widowControl w:val="0"/>
              <w:spacing w:line="240" w:lineRule="auto"/>
              <w:jc w:val="left"/>
              <w:rPr>
                <w:rFonts w:ascii="GHEA Grapalat" w:hAnsi="GHEA Grapalat"/>
                <w:b/>
              </w:rPr>
            </w:pPr>
          </w:p>
        </w:tc>
        <w:tc>
          <w:tcPr>
            <w:tcW w:w="1325" w:type="dxa"/>
          </w:tcPr>
          <w:p w:rsidR="00786EB3" w:rsidRPr="00206AF8" w:rsidRDefault="00786EB3" w:rsidP="00AC1BA9">
            <w:pPr>
              <w:pStyle w:val="3"/>
              <w:keepNext w:val="0"/>
              <w:widowControl w:val="0"/>
              <w:spacing w:line="240" w:lineRule="auto"/>
              <w:jc w:val="left"/>
              <w:rPr>
                <w:rFonts w:ascii="GHEA Grapalat" w:hAnsi="GHEA Grapalat"/>
                <w:b/>
              </w:rPr>
            </w:pPr>
          </w:p>
        </w:tc>
        <w:tc>
          <w:tcPr>
            <w:tcW w:w="1716" w:type="dxa"/>
          </w:tcPr>
          <w:p w:rsidR="00786EB3" w:rsidRPr="00206AF8" w:rsidRDefault="00786EB3" w:rsidP="00AC1BA9">
            <w:pPr>
              <w:pStyle w:val="3"/>
              <w:keepNext w:val="0"/>
              <w:widowControl w:val="0"/>
              <w:spacing w:line="240" w:lineRule="auto"/>
              <w:jc w:val="left"/>
              <w:rPr>
                <w:rFonts w:ascii="GHEA Grapalat" w:hAnsi="GHEA Grapalat"/>
                <w:b/>
              </w:rPr>
            </w:pPr>
          </w:p>
        </w:tc>
        <w:tc>
          <w:tcPr>
            <w:tcW w:w="1721" w:type="dxa"/>
          </w:tcPr>
          <w:p w:rsidR="00786EB3" w:rsidRPr="00206AF8" w:rsidRDefault="00786EB3" w:rsidP="00AC1BA9">
            <w:pPr>
              <w:pStyle w:val="3"/>
              <w:keepNext w:val="0"/>
              <w:widowControl w:val="0"/>
              <w:spacing w:line="240" w:lineRule="auto"/>
              <w:jc w:val="left"/>
              <w:rPr>
                <w:rFonts w:ascii="GHEA Grapalat" w:hAnsi="GHEA Grapalat"/>
                <w:b/>
              </w:rPr>
            </w:pPr>
          </w:p>
        </w:tc>
        <w:tc>
          <w:tcPr>
            <w:tcW w:w="1471" w:type="dxa"/>
          </w:tcPr>
          <w:p w:rsidR="00786EB3" w:rsidRPr="00206AF8" w:rsidRDefault="00786EB3" w:rsidP="00AC1BA9">
            <w:pPr>
              <w:pStyle w:val="3"/>
              <w:keepNext w:val="0"/>
              <w:widowControl w:val="0"/>
              <w:spacing w:line="240" w:lineRule="auto"/>
              <w:jc w:val="left"/>
              <w:rPr>
                <w:rFonts w:ascii="GHEA Grapalat" w:hAnsi="GHEA Grapalat"/>
                <w:b/>
              </w:rPr>
            </w:pPr>
          </w:p>
        </w:tc>
      </w:tr>
    </w:tbl>
    <w:p w:rsidR="00D043C1" w:rsidRDefault="00D043C1" w:rsidP="00AC1BA9">
      <w:pPr>
        <w:widowControl w:val="0"/>
        <w:tabs>
          <w:tab w:val="left" w:pos="6804"/>
        </w:tabs>
        <w:jc w:val="center"/>
        <w:rPr>
          <w:rFonts w:ascii="GHEA Grapalat" w:hAnsi="GHEA Grapalat"/>
          <w:lang w:val="en-US"/>
        </w:rPr>
      </w:pPr>
    </w:p>
    <w:p w:rsidR="00D043C1" w:rsidRPr="00DD2B43" w:rsidRDefault="00D043C1" w:rsidP="00AC1BA9">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AC1BA9">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AC1BA9">
      <w:pPr>
        <w:widowControl w:val="0"/>
        <w:jc w:val="right"/>
        <w:rPr>
          <w:rFonts w:ascii="GHEA Grapalat" w:hAnsi="GHEA Grapalat"/>
        </w:rPr>
      </w:pPr>
    </w:p>
    <w:p w:rsidR="00D043C1" w:rsidRPr="00D5443D" w:rsidRDefault="00D043C1" w:rsidP="00AC1BA9">
      <w:pPr>
        <w:widowControl w:val="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AC1BA9">
      <w:pPr>
        <w:pStyle w:val="31"/>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AC1BA9">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AC1BA9">
        <w:rPr>
          <w:rFonts w:ascii="GHEA Grapalat" w:hAnsi="GHEA Grapalat"/>
          <w:sz w:val="24"/>
          <w:szCs w:val="24"/>
        </w:rPr>
        <w:t>"</w:t>
      </w:r>
      <w:r w:rsidR="00AC1BA9" w:rsidRPr="00AC1BA9">
        <w:rPr>
          <w:rFonts w:ascii="GHEA Grapalat" w:hAnsi="GHEA Grapalat"/>
          <w:b/>
          <w:sz w:val="24"/>
          <w:szCs w:val="24"/>
          <w:lang w:val="af-ZA"/>
        </w:rPr>
        <w:t>ՀՀ-ԿՄԲՀ-ԲՄԱՇՁԲ-21/7</w:t>
      </w:r>
      <w:r w:rsidR="004A07C6">
        <w:rPr>
          <w:rFonts w:ascii="GHEA Grapalat" w:hAnsi="GHEA Grapalat"/>
          <w:b/>
          <w:sz w:val="24"/>
          <w:szCs w:val="24"/>
          <w:lang w:val="af-ZA"/>
        </w:rPr>
        <w:t>5</w:t>
      </w:r>
      <w:r w:rsidR="00AC1BA9">
        <w:rPr>
          <w:rFonts w:ascii="GHEA Grapalat" w:hAnsi="GHEA Grapalat"/>
          <w:sz w:val="24"/>
          <w:szCs w:val="24"/>
        </w:rPr>
        <w:t>"</w:t>
      </w:r>
      <w:r w:rsidR="00DC619D">
        <w:rPr>
          <w:rStyle w:val="af6"/>
          <w:rFonts w:ascii="GHEA Grapalat" w:hAnsi="GHEA Grapalat"/>
          <w:b/>
          <w:sz w:val="24"/>
          <w:szCs w:val="24"/>
        </w:rPr>
        <w:footnoteReference w:customMarkFollows="1" w:id="16"/>
        <w:t>*</w:t>
      </w:r>
    </w:p>
    <w:p w:rsidR="00B2572B" w:rsidRPr="009044F1" w:rsidRDefault="00B2572B" w:rsidP="00AC1BA9">
      <w:pPr>
        <w:widowControl w:val="0"/>
        <w:ind w:firstLine="567"/>
        <w:jc w:val="center"/>
        <w:rPr>
          <w:rFonts w:ascii="GHEA Grapalat" w:hAnsi="GHEA Grapalat"/>
        </w:rPr>
      </w:pPr>
    </w:p>
    <w:p w:rsidR="00B2572B" w:rsidRPr="009044F1" w:rsidRDefault="00B2572B" w:rsidP="00AC1BA9">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AC1BA9">
      <w:pPr>
        <w:widowControl w:val="0"/>
        <w:ind w:firstLine="567"/>
        <w:jc w:val="center"/>
        <w:rPr>
          <w:rFonts w:ascii="GHEA Grapalat" w:hAnsi="GHEA Grapalat"/>
        </w:rPr>
      </w:pPr>
    </w:p>
    <w:p w:rsidR="005744FC" w:rsidRPr="000F6C24" w:rsidRDefault="00B2572B" w:rsidP="00AC1BA9">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AC1BA9">
        <w:rPr>
          <w:rFonts w:ascii="GHEA Grapalat" w:hAnsi="GHEA Grapalat"/>
        </w:rPr>
        <w:t>"</w:t>
      </w:r>
      <w:r w:rsidR="00AC1BA9" w:rsidRPr="00AC1BA9">
        <w:rPr>
          <w:rFonts w:ascii="GHEA Grapalat" w:hAnsi="GHEA Grapalat"/>
          <w:b/>
          <w:lang w:val="af-ZA"/>
        </w:rPr>
        <w:t>ՀՀ-ԿՄԲՀ-ԲՄԱՇՁԲ-21/7</w:t>
      </w:r>
      <w:r w:rsidR="004A07C6">
        <w:rPr>
          <w:rFonts w:ascii="GHEA Grapalat" w:hAnsi="GHEA Grapalat"/>
          <w:b/>
          <w:lang w:val="af-ZA"/>
        </w:rPr>
        <w:t>5</w:t>
      </w:r>
      <w:r w:rsidR="00AC1BA9">
        <w:rPr>
          <w:rFonts w:ascii="GHEA Grapalat" w:hAnsi="GHEA Grapalat"/>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AC1BA9">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AC1BA9">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AC1BA9">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AC1BA9">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AC1BA9">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AC1BA9">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AC1BA9">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AC1BA9">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AC1BA9">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p>
          <w:p w:rsidR="006A7C27" w:rsidRPr="005744FC" w:rsidRDefault="006A7C27" w:rsidP="00AC1BA9">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AC1BA9">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AC1BA9">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AC1BA9">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AC1BA9">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AC1BA9">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AC1BA9">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AC1BA9">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AC1BA9">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AC1BA9">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AC1BA9">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AC1BA9">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AC1BA9">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AC1BA9">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AC1BA9">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AC1BA9">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AC1BA9">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AC1BA9">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AC1BA9">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AC1BA9">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AC1BA9">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AC1BA9">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AC1BA9">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AC1BA9">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AC1BA9">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AC1BA9">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AC1BA9">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AC1BA9">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AC1BA9">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AC1BA9">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AC1BA9">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AC1BA9">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AC1BA9">
            <w:pPr>
              <w:widowControl w:val="0"/>
              <w:jc w:val="center"/>
              <w:rPr>
                <w:rFonts w:ascii="GHEA Grapalat" w:hAnsi="GHEA Grapalat"/>
                <w:sz w:val="20"/>
                <w:szCs w:val="20"/>
              </w:rPr>
            </w:pPr>
          </w:p>
        </w:tc>
      </w:tr>
    </w:tbl>
    <w:p w:rsidR="00374F4A" w:rsidRPr="00DD2B43" w:rsidRDefault="00374F4A" w:rsidP="00AC1BA9">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AC1BA9">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AC1BA9">
      <w:pPr>
        <w:widowControl w:val="0"/>
        <w:jc w:val="both"/>
        <w:rPr>
          <w:rFonts w:ascii="GHEA Grapalat" w:hAnsi="GHEA Grapalat"/>
          <w:lang w:val="es-ES"/>
        </w:rPr>
      </w:pPr>
    </w:p>
    <w:p w:rsidR="00B2572B" w:rsidRPr="000F6C24" w:rsidRDefault="00B2572B" w:rsidP="00AC1BA9">
      <w:pPr>
        <w:widowControl w:val="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AC1BA9">
      <w:pPr>
        <w:widowControl w:val="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AC1BA9">
      <w:pPr>
        <w:widowControl w:val="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AC1BA9">
        <w:rPr>
          <w:rFonts w:ascii="GHEA Grapalat" w:hAnsi="GHEA Grapalat"/>
        </w:rPr>
        <w:t>"</w:t>
      </w:r>
      <w:r w:rsidR="00AC1BA9" w:rsidRPr="00AC1BA9">
        <w:rPr>
          <w:rFonts w:ascii="GHEA Grapalat" w:hAnsi="GHEA Grapalat"/>
          <w:b/>
          <w:lang w:val="af-ZA"/>
        </w:rPr>
        <w:t>ՀՀ-ԿՄԲՀ-ԲՄԱՇՁԲ-21/7</w:t>
      </w:r>
      <w:r w:rsidR="004A07C6">
        <w:rPr>
          <w:rFonts w:ascii="GHEA Grapalat" w:hAnsi="GHEA Grapalat"/>
          <w:b/>
          <w:lang w:val="af-ZA"/>
        </w:rPr>
        <w:t>5</w:t>
      </w:r>
      <w:r w:rsidR="00AC1BA9">
        <w:rPr>
          <w:rFonts w:ascii="GHEA Grapalat" w:hAnsi="GHEA Grapalat"/>
        </w:rPr>
        <w:t>"</w:t>
      </w:r>
      <w:r w:rsidRPr="00B138F3">
        <w:rPr>
          <w:rStyle w:val="af6"/>
          <w:rFonts w:ascii="GHEA Grapalat" w:hAnsi="GHEA Grapalat"/>
          <w:b/>
        </w:rPr>
        <w:footnoteReference w:customMarkFollows="1" w:id="18"/>
        <w:t>*</w:t>
      </w:r>
    </w:p>
    <w:p w:rsidR="002A4554" w:rsidRPr="00EC1F84" w:rsidRDefault="002A4554" w:rsidP="00AC1BA9">
      <w:pPr>
        <w:pStyle w:val="31"/>
        <w:widowControl w:val="0"/>
        <w:spacing w:line="240" w:lineRule="auto"/>
        <w:jc w:val="center"/>
        <w:rPr>
          <w:rFonts w:ascii="GHEA Grapalat" w:hAnsi="GHEA Grapalat"/>
          <w:sz w:val="24"/>
          <w:szCs w:val="24"/>
        </w:rPr>
      </w:pPr>
    </w:p>
    <w:p w:rsidR="0016001A" w:rsidRPr="00B138F3" w:rsidRDefault="0016001A" w:rsidP="00AC1BA9">
      <w:pPr>
        <w:pStyle w:val="31"/>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AC1BA9">
      <w:pPr>
        <w:widowControl w:val="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AC1BA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AC1BA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AC1BA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AC1BA9">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AC1BA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AC1BA9">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AC1BA9">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AC1BA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sidR="00AC1BA9">
        <w:rPr>
          <w:rFonts w:ascii="GHEA Grapalat" w:hAnsi="GHEA Grapalat"/>
        </w:rPr>
        <w:t>"</w:t>
      </w:r>
      <w:r w:rsidR="00AC1BA9" w:rsidRPr="00AC1BA9">
        <w:rPr>
          <w:rFonts w:ascii="GHEA Grapalat" w:hAnsi="GHEA Grapalat"/>
          <w:b/>
          <w:lang w:val="af-ZA"/>
        </w:rPr>
        <w:t>ՀՀ-ԿՄԲՀ-ԲՄԱՇՁԲ-21/7</w:t>
      </w:r>
      <w:r w:rsidR="004A07C6">
        <w:rPr>
          <w:rFonts w:ascii="GHEA Grapalat" w:hAnsi="GHEA Grapalat"/>
          <w:b/>
          <w:lang w:val="af-ZA"/>
        </w:rPr>
        <w:t>5</w:t>
      </w:r>
      <w:r w:rsidR="00AC1BA9">
        <w:rPr>
          <w:rFonts w:ascii="GHEA Grapalat" w:hAnsi="GHEA Grapalat"/>
        </w:rPr>
        <w:t>"</w:t>
      </w:r>
      <w:r w:rsidRPr="00B138F3">
        <w:rPr>
          <w:rFonts w:ascii="GHEA Grapalat" w:eastAsiaTheme="minorHAnsi" w:hAnsi="GHEA Grapalat" w:cstheme="minorBidi"/>
        </w:rPr>
        <w:t>.</w:t>
      </w:r>
    </w:p>
    <w:p w:rsidR="007B3F5F" w:rsidRPr="00B138F3" w:rsidRDefault="007B3F5F" w:rsidP="00AC1BA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21A31" w:rsidRDefault="007B3F5F" w:rsidP="00AC1BA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21A31">
        <w:rPr>
          <w:rFonts w:ascii="GHEA Grapalat" w:eastAsiaTheme="minorHAnsi" w:hAnsi="GHEA Grapalat" w:cstheme="minorBidi"/>
          <w:lang w:val="hy-AM"/>
        </w:rPr>
        <w:t xml:space="preserve">---------------------------------------------------------------------------- </w:t>
      </w:r>
    </w:p>
    <w:p w:rsidR="007B3F5F" w:rsidRPr="00B138F3" w:rsidRDefault="007B3F5F" w:rsidP="00AC1BA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21A31">
        <w:rPr>
          <w:rFonts w:ascii="GHEA Grapalat" w:eastAsiaTheme="minorHAnsi" w:hAnsi="GHEA Grapalat" w:cstheme="minorBidi"/>
          <w:sz w:val="18"/>
          <w:szCs w:val="18"/>
        </w:rPr>
        <w:t xml:space="preserve">                                       наименование </w:t>
      </w:r>
      <w:r w:rsidR="00E004B7" w:rsidRPr="00B21A31">
        <w:rPr>
          <w:rFonts w:ascii="GHEA Grapalat" w:eastAsiaTheme="minorHAnsi" w:hAnsi="GHEA Grapalat" w:cstheme="minorBidi"/>
          <w:sz w:val="18"/>
          <w:szCs w:val="18"/>
        </w:rPr>
        <w:t xml:space="preserve">выдающего гарантию </w:t>
      </w:r>
      <w:r w:rsidRPr="00B21A31">
        <w:rPr>
          <w:rFonts w:ascii="GHEA Grapalat" w:eastAsiaTheme="minorHAnsi" w:hAnsi="GHEA Grapalat" w:cstheme="minorBidi"/>
          <w:sz w:val="18"/>
          <w:szCs w:val="18"/>
        </w:rPr>
        <w:t xml:space="preserve">банка </w:t>
      </w:r>
      <w:r w:rsidR="00E004B7" w:rsidRPr="00B21A31">
        <w:rPr>
          <w:rFonts w:ascii="GHEA Grapalat" w:eastAsiaTheme="minorHAnsi" w:hAnsi="GHEA Grapalat" w:cstheme="minorBidi"/>
          <w:sz w:val="18"/>
          <w:szCs w:val="18"/>
        </w:rPr>
        <w:t>или страховой организации</w:t>
      </w:r>
    </w:p>
    <w:p w:rsidR="007B3F5F" w:rsidRPr="00B138F3" w:rsidRDefault="007B3F5F" w:rsidP="00AC1BA9">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AC1BA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AC1BA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AC1BA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AC1BA9">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AC1BA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AC1BA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AC1BA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2E4BC5" w:rsidRDefault="007B3F5F" w:rsidP="00AC1BA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2E4BC5" w:rsidRDefault="00F25410" w:rsidP="00AC1BA9">
      <w:pPr>
        <w:pStyle w:val="af4"/>
        <w:shd w:val="clear" w:color="auto" w:fill="FFFFFF"/>
        <w:spacing w:before="0" w:beforeAutospacing="0" w:after="0" w:afterAutospacing="0"/>
        <w:ind w:firstLine="375"/>
        <w:jc w:val="both"/>
        <w:rPr>
          <w:rFonts w:ascii="GHEA Grapalat" w:eastAsiaTheme="minorHAnsi" w:hAnsi="GHEA Grapalat" w:cstheme="minorBidi"/>
        </w:rPr>
      </w:pPr>
    </w:p>
    <w:p w:rsidR="004A3859" w:rsidRPr="00886AE6" w:rsidRDefault="004A3859" w:rsidP="00AC1BA9">
      <w:pPr>
        <w:pStyle w:val="af4"/>
        <w:shd w:val="clear" w:color="auto" w:fill="FFFFFF"/>
        <w:spacing w:after="0" w:afterAutospacing="0"/>
        <w:ind w:firstLine="374"/>
        <w:contextualSpacing/>
        <w:jc w:val="both"/>
        <w:rPr>
          <w:rFonts w:ascii="GHEA Grapalat" w:eastAsiaTheme="minorHAnsi" w:hAnsi="GHEA Grapalat" w:cstheme="minorBidi"/>
        </w:rPr>
      </w:pPr>
      <w:r w:rsidRPr="00886AE6">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4A3859" w:rsidRPr="00886AE6" w:rsidRDefault="004A3859" w:rsidP="00AC1BA9">
      <w:pPr>
        <w:pStyle w:val="af4"/>
        <w:shd w:val="clear" w:color="auto" w:fill="FFFFFF"/>
        <w:spacing w:after="0" w:afterAutospacing="0"/>
        <w:ind w:firstLine="374"/>
        <w:contextualSpacing/>
        <w:jc w:val="both"/>
        <w:rPr>
          <w:rFonts w:ascii="GHEA Grapalat" w:eastAsiaTheme="minorHAnsi" w:hAnsi="GHEA Grapalat" w:cstheme="minorBidi"/>
        </w:rPr>
      </w:pPr>
      <w:r w:rsidRPr="00886AE6">
        <w:rPr>
          <w:rFonts w:ascii="GHEA Grapalat" w:eastAsiaTheme="minorHAnsi" w:hAnsi="GHEA Grapalat" w:cstheme="minorBidi"/>
          <w:sz w:val="18"/>
          <w:szCs w:val="18"/>
        </w:rPr>
        <w:t>номер заключаемого договара</w:t>
      </w:r>
    </w:p>
    <w:p w:rsidR="004A3859" w:rsidRPr="00886AE6" w:rsidRDefault="004A3859" w:rsidP="00AC1BA9">
      <w:pPr>
        <w:pStyle w:val="af4"/>
        <w:shd w:val="clear" w:color="auto" w:fill="FFFFFF"/>
        <w:spacing w:after="0" w:afterAutospacing="0"/>
        <w:ind w:firstLine="374"/>
        <w:contextualSpacing/>
        <w:jc w:val="both"/>
        <w:rPr>
          <w:rFonts w:ascii="GHEA Grapalat" w:eastAsiaTheme="minorHAnsi" w:hAnsi="GHEA Grapalat" w:cstheme="minorBidi"/>
        </w:rPr>
      </w:pPr>
    </w:p>
    <w:p w:rsidR="004A3859" w:rsidRPr="00886AE6" w:rsidRDefault="004A3859" w:rsidP="00AC1BA9">
      <w:pPr>
        <w:pStyle w:val="af4"/>
        <w:shd w:val="clear" w:color="auto" w:fill="FFFFFF"/>
        <w:spacing w:after="0" w:afterAutospacing="0"/>
        <w:contextualSpacing/>
        <w:jc w:val="both"/>
        <w:rPr>
          <w:rFonts w:ascii="GHEA Grapalat" w:eastAsiaTheme="minorHAnsi" w:hAnsi="GHEA Grapalat" w:cstheme="minorBidi"/>
          <w:lang w:val="hy-AM"/>
        </w:rPr>
      </w:pPr>
      <w:r w:rsidRPr="00886AE6">
        <w:rPr>
          <w:rFonts w:ascii="GHEA Grapalat" w:eastAsiaTheme="minorHAnsi" w:hAnsi="GHEA Grapalat" w:cstheme="minorBidi"/>
        </w:rPr>
        <w:t xml:space="preserve">и  действует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в</w:t>
      </w:r>
      <w:r w:rsidRPr="00886AE6">
        <w:rPr>
          <w:rFonts w:ascii="GHEA Grapalat" w:hAnsi="GHEA Grapalat"/>
        </w:rPr>
        <w:t>ключительно</w:t>
      </w:r>
      <w:r w:rsidRPr="00886AE6">
        <w:rPr>
          <w:rFonts w:ascii="GHEA Grapalat" w:eastAsiaTheme="minorHAnsi" w:hAnsi="GHEA Grapalat" w:cstheme="minorBidi"/>
        </w:rPr>
        <w:t xml:space="preserve">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девяностого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рабочего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дня</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следующего за днем </w:t>
      </w:r>
    </w:p>
    <w:p w:rsidR="004A3859" w:rsidRPr="00886AE6" w:rsidRDefault="004A3859" w:rsidP="00AC1BA9">
      <w:pPr>
        <w:pStyle w:val="af4"/>
        <w:shd w:val="clear" w:color="auto" w:fill="FFFFFF"/>
        <w:spacing w:after="0" w:afterAutospacing="0"/>
        <w:contextualSpacing/>
        <w:jc w:val="both"/>
        <w:rPr>
          <w:rFonts w:ascii="GHEA Grapalat" w:eastAsiaTheme="minorHAnsi" w:hAnsi="GHEA Grapalat" w:cstheme="minorBidi"/>
          <w:sz w:val="18"/>
          <w:szCs w:val="18"/>
          <w:lang w:val="hy-AM"/>
        </w:rPr>
      </w:pPr>
    </w:p>
    <w:p w:rsidR="004A3859" w:rsidRPr="00886AE6" w:rsidRDefault="004A3859" w:rsidP="00AC1BA9">
      <w:pPr>
        <w:pStyle w:val="af4"/>
        <w:shd w:val="clear" w:color="auto" w:fill="FFFFFF"/>
        <w:spacing w:after="0" w:afterAutospacing="0"/>
        <w:contextualSpacing/>
        <w:jc w:val="center"/>
        <w:rPr>
          <w:rFonts w:eastAsiaTheme="minorHAnsi" w:cstheme="minorBidi"/>
        </w:rPr>
      </w:pP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eastAsiaTheme="minorHAnsi" w:cstheme="minorBidi"/>
        </w:rPr>
        <w:t xml:space="preserve"> </w:t>
      </w:r>
      <w:r w:rsidRPr="00886AE6">
        <w:rPr>
          <w:rFonts w:eastAsiaTheme="minorHAnsi" w:cstheme="minorBidi"/>
          <w:lang w:val="hy-AM"/>
        </w:rPr>
        <w:t>.</w:t>
      </w:r>
      <w:r w:rsidRPr="00886AE6">
        <w:rPr>
          <w:rFonts w:eastAsiaTheme="minorHAnsi" w:cstheme="minorBidi"/>
        </w:rPr>
        <w:t xml:space="preserve">           </w:t>
      </w:r>
      <w:r w:rsidRPr="00886AE6">
        <w:rPr>
          <w:rFonts w:ascii="GHEA Grapalat" w:eastAsiaTheme="minorHAnsi" w:hAnsi="GHEA Grapalat" w:cstheme="minorBidi"/>
          <w:sz w:val="16"/>
          <w:szCs w:val="16"/>
        </w:rPr>
        <w:t xml:space="preserve"> крайн</w:t>
      </w:r>
      <w:r w:rsidR="005502DE">
        <w:rPr>
          <w:rFonts w:ascii="GHEA Grapalat" w:eastAsiaTheme="minorHAnsi" w:hAnsi="GHEA Grapalat" w:cstheme="minorBidi"/>
          <w:sz w:val="16"/>
          <w:szCs w:val="16"/>
        </w:rPr>
        <w:t>и</w:t>
      </w:r>
      <w:r w:rsidRPr="00886AE6">
        <w:rPr>
          <w:rFonts w:ascii="GHEA Grapalat" w:eastAsiaTheme="minorHAnsi" w:hAnsi="GHEA Grapalat" w:cstheme="minorBidi"/>
          <w:sz w:val="16"/>
          <w:szCs w:val="16"/>
        </w:rPr>
        <w:t>й срок выполнения работ</w:t>
      </w:r>
      <w:r w:rsidRPr="00886AE6">
        <w:rPr>
          <w:rFonts w:ascii="GHEA Grapalat" w:eastAsiaTheme="minorHAnsi" w:hAnsi="GHEA Grapalat" w:cstheme="minorBidi"/>
          <w:sz w:val="16"/>
          <w:szCs w:val="16"/>
          <w:lang w:val="hy-AM"/>
        </w:rPr>
        <w:t>, предусмотренн</w:t>
      </w:r>
      <w:r w:rsidRPr="00886AE6">
        <w:rPr>
          <w:rFonts w:ascii="GHEA Grapalat" w:eastAsiaTheme="minorHAnsi" w:hAnsi="GHEA Grapalat" w:cstheme="minorBidi"/>
          <w:sz w:val="16"/>
          <w:szCs w:val="16"/>
        </w:rPr>
        <w:t xml:space="preserve">ый </w:t>
      </w:r>
      <w:r w:rsidRPr="00886AE6">
        <w:rPr>
          <w:rFonts w:ascii="GHEA Grapalat" w:eastAsiaTheme="minorHAnsi" w:hAnsi="GHEA Grapalat" w:cstheme="minorBidi"/>
          <w:sz w:val="16"/>
          <w:szCs w:val="16"/>
          <w:lang w:val="hy-AM"/>
        </w:rPr>
        <w:t>заключаемым договором</w:t>
      </w:r>
    </w:p>
    <w:p w:rsidR="004A3859" w:rsidRPr="00886AE6" w:rsidRDefault="004A3859" w:rsidP="00AC1BA9">
      <w:pPr>
        <w:pStyle w:val="af4"/>
        <w:shd w:val="clear" w:color="auto" w:fill="FFFFFF"/>
        <w:spacing w:after="0" w:afterAutospacing="0"/>
        <w:contextualSpacing/>
        <w:jc w:val="both"/>
        <w:rPr>
          <w:rFonts w:ascii="GHEA Grapalat" w:eastAsiaTheme="minorHAnsi" w:hAnsi="GHEA Grapalat" w:cstheme="minorBidi"/>
        </w:rPr>
      </w:pPr>
      <w:r w:rsidRPr="00886AE6">
        <w:rPr>
          <w:rFonts w:ascii="GHEA Grapalat" w:eastAsiaTheme="minorHAnsi" w:hAnsi="GHEA Grapalat" w:cstheme="minorBidi"/>
        </w:rPr>
        <w:t>В день предоставления гарантии лицо, выдающее гарантию, с официального адреса</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886AE6">
        <w:rPr>
          <w:rFonts w:ascii="GHEA Grapalat" w:eastAsiaTheme="minorHAnsi" w:hAnsi="GHEA Grapalat" w:cstheme="minorBidi"/>
          <w:lang w:val="hy-AM"/>
        </w:rPr>
        <w:t>.</w:t>
      </w:r>
      <w:r w:rsidRPr="00886AE6">
        <w:rPr>
          <w:rFonts w:ascii="GHEA Grapalat" w:eastAsiaTheme="minorHAnsi" w:hAnsi="GHEA Grapalat" w:cstheme="minorBidi"/>
        </w:rPr>
        <w:t xml:space="preserve"> </w:t>
      </w:r>
    </w:p>
    <w:p w:rsidR="004A3859" w:rsidRPr="00EF6EB4" w:rsidRDefault="004A3859" w:rsidP="00AC1BA9">
      <w:pPr>
        <w:pStyle w:val="af4"/>
        <w:shd w:val="clear" w:color="auto" w:fill="FFFFFF"/>
        <w:spacing w:after="0" w:afterAutospacing="0"/>
        <w:contextualSpacing/>
        <w:jc w:val="both"/>
        <w:rPr>
          <w:rFonts w:ascii="GHEA Grapalat" w:eastAsiaTheme="minorHAnsi" w:hAnsi="GHEA Grapalat" w:cstheme="minorBidi"/>
          <w:color w:val="FF0000"/>
        </w:rPr>
      </w:pPr>
    </w:p>
    <w:p w:rsidR="007B3F5F" w:rsidRPr="002E4BC5" w:rsidRDefault="007B3F5F" w:rsidP="00AC1BA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AC1BA9">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AC1BA9">
      <w:pPr>
        <w:pStyle w:val="af4"/>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AC1BA9">
      <w:pPr>
        <w:pStyle w:val="af4"/>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AC1BA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AC1BA9">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AC1BA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AC1BA9">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AC1BA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AC1BA9">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AC1BA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AC1BA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AC1BA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AC1BA9">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AC1BA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AC1BA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AC1BA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AC1BA9">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AC1BA9">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AC1BA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AC1BA9">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AC1BA9">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AC1BA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AC1BA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B90C0A" w:rsidRPr="008C0D09" w:rsidRDefault="00B90C0A" w:rsidP="00AC1BA9">
      <w:pPr>
        <w:widowControl w:val="0"/>
        <w:ind w:firstLine="567"/>
        <w:jc w:val="right"/>
        <w:rPr>
          <w:rFonts w:ascii="GHEA Grapalat" w:hAnsi="GHEA Grapalat"/>
          <w:b/>
        </w:rPr>
      </w:pPr>
      <w:r w:rsidRPr="00B138F3">
        <w:rPr>
          <w:rFonts w:ascii="GHEA Grapalat" w:hAnsi="GHEA Grapalat"/>
          <w:b/>
        </w:rPr>
        <w:t>Приложение № 4</w:t>
      </w:r>
      <w:r w:rsidRPr="00113BE5">
        <w:rPr>
          <w:rFonts w:ascii="GHEA Grapalat" w:hAnsi="GHEA Grapalat"/>
          <w:b/>
        </w:rPr>
        <w:t>.1</w:t>
      </w:r>
    </w:p>
    <w:p w:rsidR="00B90C0A" w:rsidRPr="00B138F3" w:rsidRDefault="00B90C0A" w:rsidP="00AC1BA9">
      <w:pPr>
        <w:widowControl w:val="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AC1BA9">
        <w:rPr>
          <w:rFonts w:ascii="GHEA Grapalat" w:hAnsi="GHEA Grapalat"/>
        </w:rPr>
        <w:t>"</w:t>
      </w:r>
      <w:r w:rsidR="00AC1BA9" w:rsidRPr="00AC1BA9">
        <w:rPr>
          <w:rFonts w:ascii="GHEA Grapalat" w:hAnsi="GHEA Grapalat"/>
          <w:b/>
          <w:lang w:val="af-ZA"/>
        </w:rPr>
        <w:t>ՀՀ-ԿՄԲՀ-ԲՄԱՇՁԲ-21/7</w:t>
      </w:r>
      <w:r w:rsidR="004A07C6">
        <w:rPr>
          <w:rFonts w:ascii="GHEA Grapalat" w:hAnsi="GHEA Grapalat"/>
          <w:b/>
          <w:lang w:val="af-ZA"/>
        </w:rPr>
        <w:t>5</w:t>
      </w:r>
      <w:r w:rsidR="00AC1BA9">
        <w:rPr>
          <w:rFonts w:ascii="GHEA Grapalat" w:hAnsi="GHEA Grapalat"/>
        </w:rPr>
        <w:t>"</w:t>
      </w:r>
      <w:r w:rsidRPr="00B138F3">
        <w:rPr>
          <w:rStyle w:val="af6"/>
          <w:rFonts w:ascii="GHEA Grapalat" w:hAnsi="GHEA Grapalat"/>
          <w:b/>
        </w:rPr>
        <w:footnoteReference w:customMarkFollows="1" w:id="19"/>
        <w:t>*</w:t>
      </w:r>
    </w:p>
    <w:p w:rsidR="007723F7" w:rsidRPr="005F2C25" w:rsidRDefault="007723F7" w:rsidP="00AC1BA9">
      <w:pPr>
        <w:widowControl w:val="0"/>
        <w:jc w:val="right"/>
        <w:rPr>
          <w:rFonts w:ascii="GHEA Grapalat" w:hAnsi="GHEA Grapalat"/>
          <w:i/>
          <w:sz w:val="22"/>
          <w:szCs w:val="22"/>
        </w:rPr>
      </w:pPr>
    </w:p>
    <w:p w:rsidR="00A21DA8" w:rsidRPr="00B138F3" w:rsidRDefault="00A21DA8" w:rsidP="00AC1BA9">
      <w:pPr>
        <w:pStyle w:val="31"/>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21DA8" w:rsidRPr="00B138F3" w:rsidRDefault="00A21DA8" w:rsidP="00AC1BA9">
      <w:pPr>
        <w:widowControl w:val="0"/>
        <w:ind w:left="567" w:right="565"/>
        <w:jc w:val="center"/>
        <w:rPr>
          <w:rFonts w:ascii="GHEA Grapalat" w:hAnsi="GHEA Grapalat"/>
          <w:b/>
        </w:rPr>
      </w:pPr>
      <w:r w:rsidRPr="00B138F3">
        <w:rPr>
          <w:rFonts w:ascii="GHEA Grapalat" w:hAnsi="GHEA Grapalat"/>
          <w:b/>
        </w:rPr>
        <w:t>(обеспечение квалификации)</w:t>
      </w:r>
    </w:p>
    <w:p w:rsidR="00A21DA8" w:rsidRPr="00B138F3" w:rsidRDefault="00A21DA8" w:rsidP="00AC1BA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996AAE">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00996AAE" w:rsidRPr="00996AAE">
        <w:rPr>
          <w:rFonts w:ascii="GHEA Grapalat" w:eastAsiaTheme="minorHAnsi" w:hAnsi="GHEA Grapalat" w:cstheme="minorBidi"/>
        </w:rPr>
        <w:t xml:space="preserve">  </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A21DA8" w:rsidRPr="00B138F3" w:rsidRDefault="00A21DA8" w:rsidP="00AC1BA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006A584F" w:rsidRPr="00996AAE">
        <w:rPr>
          <w:rStyle w:val="af5"/>
          <w:rFonts w:ascii="GHEA Grapalat" w:hAnsi="GHEA Grapalat"/>
          <w:b w:val="0"/>
          <w:sz w:val="18"/>
          <w:szCs w:val="18"/>
        </w:rPr>
        <w:t xml:space="preserve">                                    </w:t>
      </w:r>
      <w:r w:rsidRPr="00B138F3">
        <w:rPr>
          <w:rStyle w:val="af5"/>
          <w:rFonts w:ascii="GHEA Grapalat" w:hAnsi="GHEA Grapalat"/>
          <w:b w:val="0"/>
          <w:sz w:val="18"/>
          <w:szCs w:val="18"/>
        </w:rPr>
        <w:t>номер заключаемого договора</w:t>
      </w:r>
    </w:p>
    <w:p w:rsidR="00A21DA8" w:rsidRPr="00B138F3" w:rsidRDefault="00A21DA8" w:rsidP="00AC1BA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A21DA8" w:rsidRPr="00B138F3" w:rsidRDefault="00A21DA8" w:rsidP="00AC1BA9">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A21DA8" w:rsidRPr="00B138F3" w:rsidRDefault="00A21DA8" w:rsidP="00AC1BA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A21DA8" w:rsidRPr="00B138F3" w:rsidRDefault="00A21DA8" w:rsidP="00AC1BA9">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A21DA8" w:rsidRPr="00B138F3" w:rsidRDefault="00A21DA8" w:rsidP="00AC1BA9">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A21DA8" w:rsidRPr="00B138F3" w:rsidRDefault="00A21DA8" w:rsidP="00AC1BA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sidR="00AC1BA9">
        <w:rPr>
          <w:rFonts w:ascii="GHEA Grapalat" w:hAnsi="GHEA Grapalat"/>
        </w:rPr>
        <w:t>"</w:t>
      </w:r>
      <w:r w:rsidR="00AC1BA9" w:rsidRPr="00AC1BA9">
        <w:rPr>
          <w:rFonts w:ascii="GHEA Grapalat" w:hAnsi="GHEA Grapalat"/>
          <w:b/>
          <w:lang w:val="af-ZA"/>
        </w:rPr>
        <w:t>ՀՀ-ԿՄԲՀ-ԲՄԱՇՁԲ-21/7</w:t>
      </w:r>
      <w:r w:rsidR="004A07C6">
        <w:rPr>
          <w:rFonts w:ascii="GHEA Grapalat" w:hAnsi="GHEA Grapalat"/>
          <w:b/>
          <w:lang w:val="af-ZA"/>
        </w:rPr>
        <w:t>5</w:t>
      </w:r>
      <w:r w:rsidR="00AC1BA9">
        <w:rPr>
          <w:rFonts w:ascii="GHEA Grapalat" w:hAnsi="GHEA Grapalat"/>
        </w:rPr>
        <w:t>"</w:t>
      </w:r>
      <w:r w:rsidRPr="00B138F3">
        <w:rPr>
          <w:rFonts w:ascii="GHEA Grapalat" w:eastAsiaTheme="minorHAnsi" w:hAnsi="GHEA Grapalat" w:cstheme="minorBidi"/>
        </w:rPr>
        <w:t>.</w:t>
      </w:r>
    </w:p>
    <w:p w:rsidR="00A21DA8" w:rsidRPr="00B138F3" w:rsidRDefault="00A21DA8" w:rsidP="00AC1BA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A21DA8" w:rsidRPr="00B138F3" w:rsidRDefault="00A21DA8" w:rsidP="00AC1BA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A21DA8" w:rsidRPr="00B138F3" w:rsidRDefault="00A21DA8" w:rsidP="00AC1BA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00461ABD" w:rsidRPr="00513EAE">
        <w:rPr>
          <w:rFonts w:ascii="GHEA Grapalat" w:eastAsiaTheme="minorHAnsi" w:hAnsi="GHEA Grapalat" w:cstheme="minorBidi"/>
          <w:sz w:val="18"/>
          <w:szCs w:val="18"/>
        </w:rPr>
        <w:t>наименование выдающего гарантию банка или страховой организации</w:t>
      </w:r>
    </w:p>
    <w:p w:rsidR="00A21DA8" w:rsidRPr="00B138F3" w:rsidRDefault="00A21DA8" w:rsidP="00AC1BA9">
      <w:pPr>
        <w:pStyle w:val="af4"/>
        <w:shd w:val="clear" w:color="auto" w:fill="FFFFFF"/>
        <w:spacing w:before="0" w:beforeAutospacing="0" w:after="0" w:afterAutospacing="0"/>
        <w:jc w:val="both"/>
        <w:rPr>
          <w:rFonts w:ascii="GHEA Grapalat" w:eastAsiaTheme="minorHAnsi" w:hAnsi="GHEA Grapalat" w:cstheme="minorBidi"/>
        </w:rPr>
      </w:pPr>
    </w:p>
    <w:p w:rsidR="00A21DA8" w:rsidRPr="00B138F3" w:rsidRDefault="00A21DA8" w:rsidP="00AC1BA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A21DA8" w:rsidRPr="00B138F3" w:rsidRDefault="00A21DA8" w:rsidP="00AC1BA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A21DA8" w:rsidRPr="00B138F3" w:rsidRDefault="00A21DA8" w:rsidP="00AC1BA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lastRenderedPageBreak/>
        <w:t>гарантии) в течение десяти рабочих  дней после получения требования</w:t>
      </w:r>
      <w:r w:rsidRPr="00BB51B4">
        <w:rPr>
          <w:rFonts w:ascii="GHEA Grapalat" w:eastAsiaTheme="minorHAnsi" w:hAnsi="GHEA Grapalat" w:cstheme="minorBidi"/>
        </w:rPr>
        <w:t xml:space="preserve">. При выплате суммы гарантии учитываются вычеты из суммы гарантии </w:t>
      </w:r>
      <w:r w:rsidR="00113584" w:rsidRPr="00BB51B4">
        <w:rPr>
          <w:rFonts w:ascii="GHEA Grapalat" w:eastAsiaTheme="minorHAnsi" w:hAnsi="GHEA Grapalat" w:cstheme="minorBidi"/>
        </w:rPr>
        <w:t xml:space="preserve">на основании </w:t>
      </w:r>
      <w:r w:rsidR="00113584" w:rsidRPr="00BB51B4">
        <w:rPr>
          <w:rFonts w:ascii="GHEA Grapalat" w:eastAsiaTheme="minorHAnsi" w:hAnsi="GHEA Grapalat" w:cstheme="minorBidi"/>
          <w:lang w:val="hy-AM"/>
        </w:rPr>
        <w:t>двухсторонне утвержденного</w:t>
      </w:r>
      <w:r w:rsidRPr="00BB51B4">
        <w:rPr>
          <w:rFonts w:ascii="GHEA Grapalat" w:eastAsiaTheme="minorHAnsi" w:hAnsi="GHEA Grapalat" w:cstheme="minorBidi"/>
        </w:rPr>
        <w:t xml:space="preserve"> </w:t>
      </w:r>
      <w:r w:rsidR="0061684A" w:rsidRPr="00BB51B4">
        <w:rPr>
          <w:rFonts w:ascii="GHEA Grapalat" w:eastAsiaTheme="minorHAnsi" w:hAnsi="GHEA Grapalat" w:cstheme="minorBidi"/>
        </w:rPr>
        <w:t>акта</w:t>
      </w:r>
      <w:r w:rsidRPr="00BB51B4">
        <w:rPr>
          <w:rFonts w:ascii="GHEA Grapalat" w:eastAsiaTheme="minorHAnsi" w:hAnsi="GHEA Grapalat" w:cstheme="minorBidi"/>
        </w:rPr>
        <w:t xml:space="preserve"> (</w:t>
      </w:r>
      <w:r w:rsidR="0061684A" w:rsidRPr="00BB51B4">
        <w:rPr>
          <w:rFonts w:ascii="GHEA Grapalat" w:eastAsiaTheme="minorHAnsi" w:hAnsi="GHEA Grapalat" w:cstheme="minorBidi"/>
        </w:rPr>
        <w:t>актов</w:t>
      </w:r>
      <w:r w:rsidRPr="00BB51B4">
        <w:rPr>
          <w:rFonts w:ascii="GHEA Grapalat" w:eastAsiaTheme="minorHAnsi" w:hAnsi="GHEA Grapalat" w:cstheme="minorBidi"/>
        </w:rPr>
        <w:t>) сдачи-прием</w:t>
      </w:r>
      <w:r w:rsidR="0061684A" w:rsidRPr="00BB51B4">
        <w:rPr>
          <w:rFonts w:ascii="GHEA Grapalat" w:eastAsiaTheme="minorHAnsi" w:hAnsi="GHEA Grapalat" w:cstheme="minorBidi"/>
        </w:rPr>
        <w:t>ки</w:t>
      </w:r>
      <w:r w:rsidRPr="00BB51B4">
        <w:rPr>
          <w:rFonts w:ascii="GHEA Grapalat" w:eastAsiaTheme="minorHAnsi" w:hAnsi="GHEA Grapalat" w:cstheme="minorBidi"/>
        </w:rPr>
        <w:t xml:space="preserve"> между бенефициаром и принципалом</w:t>
      </w:r>
      <w:r w:rsidR="005572F4" w:rsidRPr="00BB51B4">
        <w:rPr>
          <w:rFonts w:ascii="GHEA Grapalat" w:eastAsiaTheme="minorHAnsi" w:hAnsi="GHEA Grapalat" w:cstheme="minorBidi"/>
        </w:rPr>
        <w:t xml:space="preserve"> в рамках исполнения договора</w:t>
      </w:r>
      <w:r w:rsidR="005572F4" w:rsidRPr="00BB51B4">
        <w:rPr>
          <w:rFonts w:ascii="GHEA Grapalat" w:eastAsiaTheme="minorHAnsi" w:hAnsi="GHEA Grapalat" w:cstheme="minorBidi"/>
          <w:lang w:val="hy-AM"/>
        </w:rPr>
        <w:t xml:space="preserve"> и</w:t>
      </w:r>
      <w:r w:rsidR="005572F4" w:rsidRPr="00BB51B4">
        <w:rPr>
          <w:rFonts w:ascii="GHEA Grapalat" w:eastAsiaTheme="minorHAnsi" w:hAnsi="GHEA Grapalat" w:cstheme="minorBidi"/>
        </w:rPr>
        <w:t xml:space="preserve"> представленн</w:t>
      </w:r>
      <w:r w:rsidR="005572F4" w:rsidRPr="00BB51B4">
        <w:rPr>
          <w:rFonts w:ascii="GHEA Grapalat" w:eastAsiaTheme="minorHAnsi" w:hAnsi="GHEA Grapalat" w:cstheme="minorBidi"/>
          <w:lang w:val="hy-AM"/>
        </w:rPr>
        <w:t>ого принципалом</w:t>
      </w:r>
      <w:r w:rsidR="005572F4" w:rsidRPr="00BB51B4">
        <w:rPr>
          <w:rFonts w:ascii="GHEA Grapalat" w:eastAsiaTheme="minorHAnsi" w:hAnsi="GHEA Grapalat" w:cstheme="minorBidi"/>
        </w:rPr>
        <w:t xml:space="preserve"> лицу давшему гарантию</w:t>
      </w:r>
      <w:r w:rsidR="005572F4" w:rsidRPr="00BB51B4">
        <w:rPr>
          <w:rFonts w:ascii="GHEA Grapalat" w:eastAsiaTheme="minorHAnsi" w:hAnsi="GHEA Grapalat" w:cstheme="minorBidi"/>
          <w:lang w:val="hy-AM"/>
        </w:rPr>
        <w:t>.</w:t>
      </w:r>
    </w:p>
    <w:p w:rsidR="00A21DA8" w:rsidRPr="00B138F3" w:rsidRDefault="00A21DA8" w:rsidP="00AC1BA9">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A21DA8" w:rsidRPr="00B138F3" w:rsidRDefault="00A21DA8" w:rsidP="00AC1BA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A21DA8" w:rsidRPr="00B138F3" w:rsidRDefault="00A21DA8" w:rsidP="00AC1BA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21DA8" w:rsidRPr="00B138F3" w:rsidRDefault="00A21DA8" w:rsidP="00AC1BA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A21DA8" w:rsidRPr="00B138F3" w:rsidRDefault="00A21DA8" w:rsidP="00AC1BA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984DE5" w:rsidRPr="0001204D" w:rsidRDefault="00984DE5" w:rsidP="00AC1BA9">
      <w:pPr>
        <w:pStyle w:val="af4"/>
        <w:shd w:val="clear" w:color="auto" w:fill="FFFFFF"/>
        <w:spacing w:after="0" w:afterAutospacing="0"/>
        <w:ind w:firstLine="374"/>
        <w:contextualSpacing/>
        <w:jc w:val="both"/>
        <w:rPr>
          <w:rFonts w:ascii="GHEA Grapalat" w:eastAsiaTheme="minorHAnsi" w:hAnsi="GHEA Grapalat" w:cstheme="minorBidi"/>
        </w:rPr>
      </w:pPr>
      <w:r w:rsidRPr="0001204D">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984DE5" w:rsidRPr="0001204D" w:rsidRDefault="00984DE5" w:rsidP="00AC1BA9">
      <w:pPr>
        <w:pStyle w:val="af4"/>
        <w:shd w:val="clear" w:color="auto" w:fill="FFFFFF"/>
        <w:spacing w:after="0" w:afterAutospacing="0"/>
        <w:ind w:firstLine="374"/>
        <w:contextualSpacing/>
        <w:jc w:val="both"/>
        <w:rPr>
          <w:rFonts w:ascii="GHEA Grapalat" w:eastAsiaTheme="minorHAnsi" w:hAnsi="GHEA Grapalat" w:cstheme="minorBidi"/>
        </w:rPr>
      </w:pPr>
      <w:r w:rsidRPr="0001204D">
        <w:rPr>
          <w:rFonts w:ascii="GHEA Grapalat" w:eastAsiaTheme="minorHAnsi" w:hAnsi="GHEA Grapalat" w:cstheme="minorBidi"/>
          <w:sz w:val="18"/>
          <w:szCs w:val="18"/>
        </w:rPr>
        <w:t>номер заключаемого договара</w:t>
      </w:r>
    </w:p>
    <w:p w:rsidR="00984DE5" w:rsidRPr="0001204D" w:rsidRDefault="00984DE5" w:rsidP="00AC1BA9">
      <w:pPr>
        <w:pStyle w:val="af4"/>
        <w:shd w:val="clear" w:color="auto" w:fill="FFFFFF"/>
        <w:spacing w:after="0" w:afterAutospacing="0"/>
        <w:ind w:firstLine="374"/>
        <w:contextualSpacing/>
        <w:jc w:val="both"/>
        <w:rPr>
          <w:rFonts w:ascii="GHEA Grapalat" w:eastAsiaTheme="minorHAnsi" w:hAnsi="GHEA Grapalat" w:cstheme="minorBidi"/>
        </w:rPr>
      </w:pPr>
    </w:p>
    <w:p w:rsidR="00984DE5" w:rsidRPr="0001204D" w:rsidRDefault="00984DE5" w:rsidP="00AC1BA9">
      <w:pPr>
        <w:pStyle w:val="af4"/>
        <w:shd w:val="clear" w:color="auto" w:fill="FFFFFF"/>
        <w:spacing w:after="0" w:afterAutospacing="0"/>
        <w:contextualSpacing/>
        <w:jc w:val="both"/>
        <w:rPr>
          <w:rFonts w:ascii="GHEA Grapalat" w:eastAsiaTheme="minorHAnsi" w:hAnsi="GHEA Grapalat" w:cstheme="minorBidi"/>
          <w:lang w:val="hy-AM"/>
        </w:rPr>
      </w:pPr>
      <w:r w:rsidRPr="0001204D">
        <w:rPr>
          <w:rFonts w:ascii="GHEA Grapalat" w:eastAsiaTheme="minorHAnsi" w:hAnsi="GHEA Grapalat" w:cstheme="minorBidi"/>
        </w:rPr>
        <w:t xml:space="preserve">и  действует </w:t>
      </w:r>
      <w:r w:rsidRPr="0001204D">
        <w:rPr>
          <w:rFonts w:ascii="GHEA Grapalat" w:eastAsiaTheme="minorHAnsi" w:hAnsi="GHEA Grapalat" w:cstheme="minorBidi"/>
          <w:lang w:val="hy-AM"/>
        </w:rPr>
        <w:t xml:space="preserve"> </w:t>
      </w:r>
      <w:r w:rsidRPr="0001204D">
        <w:rPr>
          <w:rFonts w:ascii="GHEA Grapalat" w:eastAsiaTheme="minorHAnsi" w:hAnsi="GHEA Grapalat" w:cstheme="minorBidi"/>
        </w:rPr>
        <w:t>в</w:t>
      </w:r>
      <w:r w:rsidRPr="0001204D">
        <w:rPr>
          <w:rFonts w:ascii="GHEA Grapalat" w:hAnsi="GHEA Grapalat"/>
        </w:rPr>
        <w:t>ключительно</w:t>
      </w:r>
      <w:r w:rsidRPr="0001204D">
        <w:rPr>
          <w:rFonts w:ascii="GHEA Grapalat" w:eastAsiaTheme="minorHAnsi" w:hAnsi="GHEA Grapalat" w:cstheme="minorBidi"/>
        </w:rPr>
        <w:t xml:space="preserve"> </w:t>
      </w:r>
      <w:r w:rsidRPr="0001204D">
        <w:rPr>
          <w:rFonts w:ascii="GHEA Grapalat" w:eastAsiaTheme="minorHAnsi" w:hAnsi="GHEA Grapalat" w:cstheme="minorBidi"/>
          <w:lang w:val="hy-AM"/>
        </w:rPr>
        <w:t xml:space="preserve"> </w:t>
      </w:r>
      <w:r w:rsidRPr="0001204D">
        <w:rPr>
          <w:rFonts w:ascii="GHEA Grapalat" w:eastAsiaTheme="minorHAnsi" w:hAnsi="GHEA Grapalat" w:cstheme="minorBidi"/>
        </w:rPr>
        <w:t xml:space="preserve">до </w:t>
      </w:r>
      <w:r w:rsidRPr="0001204D">
        <w:rPr>
          <w:rFonts w:ascii="GHEA Grapalat" w:eastAsiaTheme="minorHAnsi" w:hAnsi="GHEA Grapalat" w:cstheme="minorBidi"/>
          <w:lang w:val="hy-AM"/>
        </w:rPr>
        <w:t xml:space="preserve"> </w:t>
      </w:r>
      <w:r w:rsidRPr="0001204D">
        <w:rPr>
          <w:rFonts w:ascii="GHEA Grapalat" w:eastAsiaTheme="minorHAnsi" w:hAnsi="GHEA Grapalat" w:cstheme="minorBidi"/>
        </w:rPr>
        <w:t xml:space="preserve">девяностого </w:t>
      </w:r>
      <w:r w:rsidRPr="0001204D">
        <w:rPr>
          <w:rFonts w:ascii="GHEA Grapalat" w:eastAsiaTheme="minorHAnsi" w:hAnsi="GHEA Grapalat" w:cstheme="minorBidi"/>
          <w:lang w:val="hy-AM"/>
        </w:rPr>
        <w:t xml:space="preserve"> </w:t>
      </w:r>
      <w:r w:rsidRPr="0001204D">
        <w:rPr>
          <w:rFonts w:ascii="GHEA Grapalat" w:eastAsiaTheme="minorHAnsi" w:hAnsi="GHEA Grapalat" w:cstheme="minorBidi"/>
        </w:rPr>
        <w:t xml:space="preserve">рабочего </w:t>
      </w:r>
      <w:r w:rsidRPr="0001204D">
        <w:rPr>
          <w:rFonts w:ascii="GHEA Grapalat" w:eastAsiaTheme="minorHAnsi" w:hAnsi="GHEA Grapalat" w:cstheme="minorBidi"/>
          <w:lang w:val="hy-AM"/>
        </w:rPr>
        <w:t xml:space="preserve"> </w:t>
      </w:r>
      <w:r w:rsidRPr="0001204D">
        <w:rPr>
          <w:rFonts w:ascii="GHEA Grapalat" w:eastAsiaTheme="minorHAnsi" w:hAnsi="GHEA Grapalat" w:cstheme="minorBidi"/>
        </w:rPr>
        <w:t>дня</w:t>
      </w:r>
      <w:r w:rsidRPr="0001204D">
        <w:rPr>
          <w:rFonts w:ascii="GHEA Grapalat" w:eastAsiaTheme="minorHAnsi" w:hAnsi="GHEA Grapalat" w:cstheme="minorBidi"/>
          <w:lang w:val="hy-AM"/>
        </w:rPr>
        <w:t xml:space="preserve">   </w:t>
      </w:r>
      <w:r w:rsidRPr="0001204D">
        <w:rPr>
          <w:rFonts w:ascii="GHEA Grapalat" w:eastAsiaTheme="minorHAnsi" w:hAnsi="GHEA Grapalat" w:cstheme="minorBidi"/>
        </w:rPr>
        <w:t xml:space="preserve">следующего за днем </w:t>
      </w:r>
    </w:p>
    <w:p w:rsidR="00984DE5" w:rsidRPr="0001204D" w:rsidRDefault="00984DE5" w:rsidP="00AC1BA9">
      <w:pPr>
        <w:pStyle w:val="af4"/>
        <w:shd w:val="clear" w:color="auto" w:fill="FFFFFF"/>
        <w:spacing w:after="0" w:afterAutospacing="0"/>
        <w:contextualSpacing/>
        <w:jc w:val="both"/>
        <w:rPr>
          <w:rFonts w:ascii="GHEA Grapalat" w:eastAsiaTheme="minorHAnsi" w:hAnsi="GHEA Grapalat" w:cstheme="minorBidi"/>
          <w:sz w:val="18"/>
          <w:szCs w:val="18"/>
          <w:lang w:val="hy-AM"/>
        </w:rPr>
      </w:pPr>
    </w:p>
    <w:p w:rsidR="00984DE5" w:rsidRPr="0001204D" w:rsidRDefault="00984DE5" w:rsidP="00AC1BA9">
      <w:pPr>
        <w:pStyle w:val="af4"/>
        <w:shd w:val="clear" w:color="auto" w:fill="FFFFFF"/>
        <w:spacing w:after="0" w:afterAutospacing="0"/>
        <w:contextualSpacing/>
        <w:jc w:val="center"/>
        <w:rPr>
          <w:rFonts w:eastAsiaTheme="minorHAnsi" w:cstheme="minorBidi"/>
        </w:rPr>
      </w:pPr>
      <w:r w:rsidRPr="0001204D">
        <w:rPr>
          <w:rFonts w:ascii="GHEA Grapalat" w:eastAsiaTheme="minorHAnsi" w:hAnsi="GHEA Grapalat" w:cstheme="minorBidi"/>
          <w:lang w:val="hy-AM"/>
        </w:rPr>
        <w:t>--------------------------------------------------------</w:t>
      </w:r>
      <w:r w:rsidRPr="0001204D">
        <w:rPr>
          <w:rFonts w:ascii="GHEA Grapalat" w:eastAsiaTheme="minorHAnsi" w:hAnsi="GHEA Grapalat" w:cstheme="minorBidi"/>
        </w:rPr>
        <w:t>------------------</w:t>
      </w:r>
      <w:r w:rsidRPr="0001204D">
        <w:rPr>
          <w:rFonts w:ascii="GHEA Grapalat" w:eastAsiaTheme="minorHAnsi" w:hAnsi="GHEA Grapalat" w:cstheme="minorBidi"/>
          <w:lang w:val="hy-AM"/>
        </w:rPr>
        <w:t>----------------------</w:t>
      </w:r>
      <w:r w:rsidR="006C288C" w:rsidRPr="0001204D">
        <w:rPr>
          <w:rFonts w:ascii="GHEA Grapalat" w:eastAsiaTheme="minorHAnsi" w:hAnsi="GHEA Grapalat" w:cstheme="minorBidi"/>
        </w:rPr>
        <w:t>---------------</w:t>
      </w:r>
      <w:r w:rsidRPr="0001204D">
        <w:rPr>
          <w:rFonts w:eastAsiaTheme="minorHAnsi" w:cstheme="minorBidi"/>
        </w:rPr>
        <w:t xml:space="preserve"> </w:t>
      </w:r>
      <w:r w:rsidRPr="0001204D">
        <w:rPr>
          <w:rFonts w:eastAsiaTheme="minorHAnsi" w:cstheme="minorBidi"/>
          <w:lang w:val="hy-AM"/>
        </w:rPr>
        <w:t>.</w:t>
      </w:r>
      <w:r w:rsidRPr="0001204D">
        <w:rPr>
          <w:rFonts w:eastAsiaTheme="minorHAnsi" w:cstheme="minorBidi"/>
        </w:rPr>
        <w:t xml:space="preserve">           </w:t>
      </w:r>
      <w:r w:rsidRPr="0001204D">
        <w:rPr>
          <w:rFonts w:ascii="GHEA Grapalat" w:eastAsiaTheme="minorHAnsi" w:hAnsi="GHEA Grapalat" w:cstheme="minorBidi"/>
          <w:sz w:val="16"/>
          <w:szCs w:val="16"/>
        </w:rPr>
        <w:t xml:space="preserve"> крайн</w:t>
      </w:r>
      <w:r w:rsidR="001D509C" w:rsidRPr="0001204D">
        <w:rPr>
          <w:rFonts w:ascii="GHEA Grapalat" w:eastAsiaTheme="minorHAnsi" w:hAnsi="GHEA Grapalat" w:cstheme="minorBidi"/>
          <w:sz w:val="16"/>
          <w:szCs w:val="16"/>
        </w:rPr>
        <w:t>и</w:t>
      </w:r>
      <w:r w:rsidRPr="0001204D">
        <w:rPr>
          <w:rFonts w:ascii="GHEA Grapalat" w:eastAsiaTheme="minorHAnsi" w:hAnsi="GHEA Grapalat" w:cstheme="minorBidi"/>
          <w:sz w:val="16"/>
          <w:szCs w:val="16"/>
        </w:rPr>
        <w:t>й срок выполнения работ</w:t>
      </w:r>
      <w:r w:rsidRPr="0001204D">
        <w:rPr>
          <w:rFonts w:ascii="GHEA Grapalat" w:eastAsiaTheme="minorHAnsi" w:hAnsi="GHEA Grapalat" w:cstheme="minorBidi"/>
          <w:sz w:val="16"/>
          <w:szCs w:val="16"/>
          <w:lang w:val="hy-AM"/>
        </w:rPr>
        <w:t>, предусмотренн</w:t>
      </w:r>
      <w:r w:rsidRPr="0001204D">
        <w:rPr>
          <w:rFonts w:ascii="GHEA Grapalat" w:eastAsiaTheme="minorHAnsi" w:hAnsi="GHEA Grapalat" w:cstheme="minorBidi"/>
          <w:sz w:val="16"/>
          <w:szCs w:val="16"/>
        </w:rPr>
        <w:t xml:space="preserve">ый </w:t>
      </w:r>
      <w:r w:rsidRPr="0001204D">
        <w:rPr>
          <w:rFonts w:ascii="GHEA Grapalat" w:eastAsiaTheme="minorHAnsi" w:hAnsi="GHEA Grapalat" w:cstheme="minorBidi"/>
          <w:sz w:val="16"/>
          <w:szCs w:val="16"/>
          <w:lang w:val="hy-AM"/>
        </w:rPr>
        <w:t>заключаемым договором</w:t>
      </w:r>
    </w:p>
    <w:p w:rsidR="00984DE5" w:rsidRPr="0001204D" w:rsidRDefault="00984DE5" w:rsidP="00AC1BA9">
      <w:pPr>
        <w:pStyle w:val="af4"/>
        <w:shd w:val="clear" w:color="auto" w:fill="FFFFFF"/>
        <w:spacing w:after="0" w:afterAutospacing="0"/>
        <w:contextualSpacing/>
        <w:jc w:val="both"/>
        <w:rPr>
          <w:rFonts w:ascii="GHEA Grapalat" w:eastAsiaTheme="minorHAnsi" w:hAnsi="GHEA Grapalat" w:cstheme="minorBidi"/>
        </w:rPr>
      </w:pPr>
      <w:r w:rsidRPr="0001204D">
        <w:rPr>
          <w:rFonts w:ascii="GHEA Grapalat" w:eastAsiaTheme="minorHAnsi" w:hAnsi="GHEA Grapalat" w:cstheme="minorBidi"/>
        </w:rPr>
        <w:t>В день предоставления гарантии лицо, выдающее гарантию, с официального адреса</w:t>
      </w:r>
      <w:r w:rsidRPr="0001204D">
        <w:rPr>
          <w:rFonts w:ascii="GHEA Grapalat" w:eastAsiaTheme="minorHAnsi" w:hAnsi="GHEA Grapalat" w:cstheme="minorBidi"/>
          <w:lang w:val="hy-AM"/>
        </w:rPr>
        <w:t xml:space="preserve"> </w:t>
      </w:r>
      <w:r w:rsidRPr="0001204D">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01204D">
        <w:rPr>
          <w:rFonts w:ascii="GHEA Grapalat" w:eastAsiaTheme="minorHAnsi" w:hAnsi="GHEA Grapalat" w:cstheme="minorBidi"/>
          <w:lang w:val="hy-AM"/>
        </w:rPr>
        <w:t>.</w:t>
      </w:r>
      <w:r w:rsidRPr="0001204D">
        <w:rPr>
          <w:rFonts w:ascii="GHEA Grapalat" w:eastAsiaTheme="minorHAnsi" w:hAnsi="GHEA Grapalat" w:cstheme="minorBidi"/>
        </w:rPr>
        <w:t xml:space="preserve"> </w:t>
      </w:r>
    </w:p>
    <w:p w:rsidR="00A21DA8" w:rsidRPr="00B138F3" w:rsidRDefault="00A21DA8" w:rsidP="00AC1BA9">
      <w:pPr>
        <w:pStyle w:val="af4"/>
        <w:shd w:val="clear" w:color="auto" w:fill="FFFFFF"/>
        <w:spacing w:after="0" w:afterAutospacing="0"/>
        <w:contextualSpacing/>
        <w:jc w:val="both"/>
        <w:rPr>
          <w:rFonts w:ascii="GHEA Grapalat" w:eastAsiaTheme="minorHAnsi" w:hAnsi="GHEA Grapalat" w:cstheme="minorBidi"/>
          <w:sz w:val="18"/>
          <w:szCs w:val="18"/>
        </w:rPr>
      </w:pPr>
    </w:p>
    <w:p w:rsidR="00A21DA8" w:rsidRPr="00B138F3" w:rsidRDefault="00A21DA8" w:rsidP="00AC1BA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A21DA8" w:rsidRPr="00B138F3" w:rsidRDefault="00A21DA8" w:rsidP="00AC1BA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A21DA8" w:rsidRPr="00B138F3" w:rsidRDefault="00A21DA8" w:rsidP="00AC1BA9">
      <w:pPr>
        <w:pStyle w:val="af4"/>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A21DA8" w:rsidRPr="00B138F3" w:rsidRDefault="00A21DA8" w:rsidP="00AC1BA9">
      <w:pPr>
        <w:pStyle w:val="af4"/>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A21DA8" w:rsidRPr="00B138F3" w:rsidRDefault="00A21DA8" w:rsidP="00AC1BA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21DA8" w:rsidRPr="00B138F3" w:rsidRDefault="00A21DA8" w:rsidP="00AC1BA9">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C1BA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21DA8" w:rsidRPr="00B138F3" w:rsidRDefault="00A21DA8" w:rsidP="00AC1BA9">
      <w:pPr>
        <w:pStyle w:val="af4"/>
        <w:shd w:val="clear" w:color="auto" w:fill="FFFFFF"/>
        <w:spacing w:before="0" w:beforeAutospacing="0" w:after="0" w:afterAutospacing="0"/>
        <w:ind w:firstLine="375"/>
        <w:jc w:val="both"/>
        <w:rPr>
          <w:rFonts w:ascii="GHEA Grapalat" w:eastAsiaTheme="minorHAnsi" w:hAnsi="GHEA Grapalat" w:cstheme="minorBidi"/>
        </w:rPr>
      </w:pPr>
    </w:p>
    <w:p w:rsidR="00C16C37" w:rsidRPr="00C16C37" w:rsidRDefault="00A21DA8" w:rsidP="00AC1BA9">
      <w:pPr>
        <w:pStyle w:val="af4"/>
        <w:shd w:val="clear" w:color="auto" w:fill="FFFFFF"/>
        <w:spacing w:before="0" w:beforeAutospacing="0" w:after="0" w:afterAutospacing="0"/>
        <w:ind w:firstLine="375"/>
        <w:jc w:val="both"/>
        <w:rPr>
          <w:rFonts w:ascii="GHEA Grapalat" w:eastAsiaTheme="minorHAnsi" w:hAnsi="GHEA Grapalat" w:cstheme="minorBidi"/>
        </w:rPr>
      </w:pPr>
      <w:r w:rsidRPr="00C16C37">
        <w:rPr>
          <w:rFonts w:ascii="GHEA Grapalat" w:eastAsiaTheme="minorHAnsi" w:hAnsi="GHEA Grapalat" w:cstheme="minorBidi"/>
        </w:rPr>
        <w:t xml:space="preserve">3) </w:t>
      </w:r>
      <w:r w:rsidR="00C16C37" w:rsidRPr="00C16C37">
        <w:rPr>
          <w:rFonts w:ascii="GHEA Grapalat" w:eastAsiaTheme="minorHAnsi" w:hAnsi="GHEA Grapalat" w:cstheme="minorBidi"/>
          <w:lang w:val="hy-AM"/>
        </w:rPr>
        <w:t xml:space="preserve">двухсторонне </w:t>
      </w:r>
      <w:r w:rsidR="00C16C37" w:rsidRPr="00C16C37">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C16C37" w:rsidRPr="00C16C37">
        <w:rPr>
          <w:rFonts w:ascii="GHEA Grapalat" w:eastAsiaTheme="minorHAnsi" w:hAnsi="GHEA Grapalat" w:cstheme="minorBidi"/>
          <w:lang w:val="hy-AM"/>
        </w:rPr>
        <w:t xml:space="preserve"> </w:t>
      </w:r>
      <w:r w:rsidR="00C16C37" w:rsidRPr="00C16C37">
        <w:rPr>
          <w:rFonts w:ascii="GHEA Grapalat" w:eastAsiaTheme="minorHAnsi" w:hAnsi="GHEA Grapalat" w:cstheme="minorBidi"/>
        </w:rPr>
        <w:t>(</w:t>
      </w:r>
      <w:r w:rsidR="00C16C37" w:rsidRPr="00C16C37">
        <w:rPr>
          <w:rFonts w:ascii="GHEA Grapalat" w:eastAsiaTheme="minorHAnsi" w:hAnsi="GHEA Grapalat" w:cstheme="minorBidi"/>
          <w:lang w:val="hy-AM"/>
        </w:rPr>
        <w:t>их</w:t>
      </w:r>
      <w:r w:rsidR="00C16C37" w:rsidRPr="00C16C37">
        <w:rPr>
          <w:rFonts w:ascii="GHEA Grapalat" w:eastAsiaTheme="minorHAnsi" w:hAnsi="GHEA Grapalat" w:cstheme="minorBidi"/>
        </w:rPr>
        <w:t>) копии.</w:t>
      </w:r>
    </w:p>
    <w:p w:rsidR="00A21DA8" w:rsidRPr="007A724D" w:rsidRDefault="00A21DA8" w:rsidP="00AC1BA9">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C1BA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21DA8" w:rsidRPr="00B138F3" w:rsidRDefault="00A21DA8" w:rsidP="00AC1BA9">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C1BA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21DA8" w:rsidRPr="00B138F3" w:rsidRDefault="00A21DA8" w:rsidP="00AC1BA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21DA8" w:rsidRPr="00B138F3" w:rsidRDefault="00A21DA8" w:rsidP="00AC1BA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A21DA8" w:rsidRPr="00B138F3" w:rsidRDefault="00A21DA8" w:rsidP="00AC1BA9">
      <w:pPr>
        <w:pStyle w:val="af4"/>
        <w:shd w:val="clear" w:color="auto" w:fill="FFFFFF"/>
        <w:spacing w:before="0" w:beforeAutospacing="0" w:after="0" w:afterAutospacing="0"/>
        <w:ind w:firstLine="375"/>
        <w:rPr>
          <w:rFonts w:ascii="GHEA Grapalat" w:eastAsiaTheme="minorHAnsi" w:hAnsi="GHEA Grapalat" w:cstheme="minorBidi"/>
        </w:rPr>
      </w:pPr>
    </w:p>
    <w:p w:rsidR="00A21DA8" w:rsidRPr="00B138F3" w:rsidRDefault="00A21DA8" w:rsidP="00AC1BA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21DA8" w:rsidRPr="00B138F3" w:rsidRDefault="00A21DA8" w:rsidP="00AC1BA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21DA8" w:rsidRPr="00B138F3" w:rsidRDefault="00A21DA8" w:rsidP="00AC1BA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21DA8" w:rsidRPr="00B138F3" w:rsidRDefault="00A21DA8" w:rsidP="00AC1BA9">
      <w:pPr>
        <w:pStyle w:val="af4"/>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C1BA9">
      <w:pPr>
        <w:pStyle w:val="af4"/>
        <w:shd w:val="clear" w:color="auto" w:fill="FFFFFF"/>
        <w:spacing w:before="0" w:beforeAutospacing="0" w:after="0" w:afterAutospacing="0"/>
        <w:ind w:firstLine="375"/>
        <w:jc w:val="both"/>
        <w:rPr>
          <w:rFonts w:ascii="GHEA Grapalat" w:hAnsi="GHEA Grapalat"/>
          <w:sz w:val="20"/>
          <w:szCs w:val="20"/>
        </w:rPr>
      </w:pPr>
    </w:p>
    <w:p w:rsidR="00A21DA8" w:rsidRPr="00B138F3" w:rsidRDefault="00A21DA8" w:rsidP="00AC1BA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21DA8" w:rsidRPr="00B138F3" w:rsidRDefault="00A21DA8" w:rsidP="00AC1BA9">
      <w:pPr>
        <w:pStyle w:val="af4"/>
        <w:shd w:val="clear" w:color="auto" w:fill="FFFFFF"/>
        <w:spacing w:before="0" w:beforeAutospacing="0" w:after="0" w:afterAutospacing="0"/>
        <w:ind w:firstLine="375"/>
        <w:jc w:val="both"/>
        <w:rPr>
          <w:rFonts w:ascii="GHEA Grapalat" w:hAnsi="GHEA Grapalat"/>
          <w:sz w:val="20"/>
          <w:szCs w:val="20"/>
          <w:lang w:val="hy-AM"/>
        </w:rPr>
      </w:pPr>
    </w:p>
    <w:p w:rsidR="00A21DA8" w:rsidRPr="00B138F3" w:rsidRDefault="00A21DA8" w:rsidP="00AC1BA9">
      <w:pPr>
        <w:pStyle w:val="af4"/>
        <w:shd w:val="clear" w:color="auto" w:fill="FFFFFF"/>
        <w:spacing w:before="0" w:beforeAutospacing="0" w:after="0" w:afterAutospacing="0"/>
        <w:ind w:firstLine="375"/>
        <w:jc w:val="both"/>
        <w:rPr>
          <w:rFonts w:ascii="GHEA Grapalat" w:hAnsi="GHEA Grapalat"/>
          <w:sz w:val="20"/>
          <w:szCs w:val="20"/>
          <w:lang w:val="hy-AM"/>
        </w:rPr>
      </w:pPr>
    </w:p>
    <w:p w:rsidR="00A21DA8" w:rsidRPr="00B138F3" w:rsidRDefault="00A21DA8" w:rsidP="00AC1BA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lastRenderedPageBreak/>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21DA8" w:rsidRPr="00B138F3" w:rsidRDefault="00A21DA8" w:rsidP="00AC1BA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A21DA8"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234B6F" w:rsidRDefault="00234B6F" w:rsidP="00A21DA8">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234B6F" w:rsidRDefault="00234B6F" w:rsidP="00A21DA8">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234B6F" w:rsidRPr="00B138F3" w:rsidRDefault="00234B6F" w:rsidP="00A21DA8">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3D2FE2" w:rsidRPr="002E4BC5" w:rsidRDefault="003D2FE2" w:rsidP="0085243E">
      <w:pPr>
        <w:widowControl w:val="0"/>
        <w:jc w:val="right"/>
        <w:rPr>
          <w:rFonts w:ascii="GHEA Grapalat" w:hAnsi="GHEA Grapalat" w:cs="GHEA Grapalat"/>
          <w:i/>
          <w:sz w:val="22"/>
          <w:szCs w:val="22"/>
        </w:rPr>
      </w:pPr>
      <w:r w:rsidRPr="00B138F3">
        <w:rPr>
          <w:rFonts w:ascii="GHEA Grapalat" w:hAnsi="GHEA Grapalat"/>
          <w:i/>
          <w:sz w:val="22"/>
          <w:szCs w:val="22"/>
        </w:rPr>
        <w:t>Приложение № 4.</w:t>
      </w:r>
      <w:r w:rsidR="00A15BEC" w:rsidRPr="002E4BC5">
        <w:rPr>
          <w:rFonts w:ascii="GHEA Grapalat" w:hAnsi="GHEA Grapalat"/>
          <w:i/>
          <w:sz w:val="22"/>
          <w:szCs w:val="22"/>
        </w:rPr>
        <w:t>2</w:t>
      </w:r>
    </w:p>
    <w:p w:rsidR="003D2FE2" w:rsidRPr="00B138F3" w:rsidRDefault="003D2FE2" w:rsidP="0085243E">
      <w:pPr>
        <w:widowControl w:val="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85243E">
        <w:rPr>
          <w:rFonts w:ascii="GHEA Grapalat" w:hAnsi="GHEA Grapalat"/>
        </w:rPr>
        <w:t>"</w:t>
      </w:r>
      <w:r w:rsidR="0085243E" w:rsidRPr="00AC1BA9">
        <w:rPr>
          <w:rFonts w:ascii="GHEA Grapalat" w:hAnsi="GHEA Grapalat"/>
          <w:b/>
          <w:lang w:val="af-ZA"/>
        </w:rPr>
        <w:t>ՀՀ-ԿՄԲՀ-ԲՄԱՇՁԲ-21/7</w:t>
      </w:r>
      <w:r w:rsidR="004A07C6">
        <w:rPr>
          <w:rFonts w:ascii="GHEA Grapalat" w:hAnsi="GHEA Grapalat"/>
          <w:b/>
          <w:lang w:val="af-ZA"/>
        </w:rPr>
        <w:t>5</w:t>
      </w:r>
      <w:r w:rsidR="0085243E">
        <w:rPr>
          <w:rFonts w:ascii="GHEA Grapalat" w:hAnsi="GHEA Grapalat"/>
        </w:rPr>
        <w:t>"</w:t>
      </w:r>
      <w:r w:rsidRPr="00B138F3">
        <w:rPr>
          <w:rStyle w:val="af6"/>
          <w:rFonts w:ascii="GHEA Grapalat" w:hAnsi="GHEA Grapalat"/>
          <w:i/>
          <w:sz w:val="22"/>
          <w:szCs w:val="22"/>
        </w:rPr>
        <w:footnoteReference w:customMarkFollows="1" w:id="20"/>
        <w:t>*</w:t>
      </w:r>
    </w:p>
    <w:p w:rsidR="003D2FE2" w:rsidRPr="00B138F3" w:rsidRDefault="003D2FE2" w:rsidP="0085243E">
      <w:pPr>
        <w:widowControl w:val="0"/>
        <w:jc w:val="center"/>
        <w:rPr>
          <w:rFonts w:ascii="GHEA Grapalat" w:hAnsi="GHEA Grapalat"/>
          <w:b/>
          <w:sz w:val="22"/>
          <w:szCs w:val="22"/>
        </w:rPr>
      </w:pPr>
    </w:p>
    <w:p w:rsidR="003D2FE2" w:rsidRPr="00B138F3" w:rsidRDefault="003D2FE2" w:rsidP="0085243E">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85243E">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85243E">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85243E">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1"/>
              <w:t>**</w:t>
            </w:r>
          </w:p>
        </w:tc>
      </w:tr>
    </w:tbl>
    <w:p w:rsidR="003D2FE2" w:rsidRPr="00B138F3" w:rsidRDefault="003D2FE2" w:rsidP="0085243E">
      <w:pPr>
        <w:widowControl w:val="0"/>
        <w:rPr>
          <w:rFonts w:ascii="GHEA Grapalat" w:hAnsi="GHEA Grapalat" w:cs="GHEA Grapalat"/>
          <w:b/>
          <w:sz w:val="22"/>
          <w:szCs w:val="22"/>
        </w:rPr>
      </w:pPr>
    </w:p>
    <w:p w:rsidR="003D2FE2" w:rsidRPr="00B138F3" w:rsidRDefault="003D2FE2" w:rsidP="0085243E">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85243E">
      <w:pPr>
        <w:widowControl w:val="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85243E">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85243E">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85243E">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85243E">
      <w:pPr>
        <w:widowControl w:val="0"/>
        <w:ind w:firstLine="709"/>
        <w:jc w:val="both"/>
        <w:rPr>
          <w:rFonts w:ascii="GHEA Grapalat" w:hAnsi="GHEA Grapalat" w:cs="GHEA Grapalat"/>
          <w:sz w:val="22"/>
          <w:szCs w:val="22"/>
        </w:rPr>
      </w:pPr>
    </w:p>
    <w:p w:rsidR="003D2FE2" w:rsidRPr="00B138F3" w:rsidRDefault="003D2FE2" w:rsidP="0085243E">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85243E">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85243E">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85243E">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85243E">
        <w:rPr>
          <w:rFonts w:ascii="GHEA Grapalat" w:hAnsi="GHEA Grapalat"/>
        </w:rPr>
        <w:t>"</w:t>
      </w:r>
      <w:r w:rsidR="0085243E" w:rsidRPr="00AC1BA9">
        <w:rPr>
          <w:rFonts w:ascii="GHEA Grapalat" w:hAnsi="GHEA Grapalat"/>
          <w:b/>
          <w:lang w:val="af-ZA"/>
        </w:rPr>
        <w:t>ՀՀ-ԿՄԲՀ-ԲՄԱՇՁԲ-21/7</w:t>
      </w:r>
      <w:r w:rsidR="004A07C6">
        <w:rPr>
          <w:rFonts w:ascii="GHEA Grapalat" w:hAnsi="GHEA Grapalat"/>
          <w:b/>
          <w:lang w:val="af-ZA"/>
        </w:rPr>
        <w:t>5</w:t>
      </w:r>
      <w:r w:rsidR="0085243E">
        <w:rPr>
          <w:rFonts w:ascii="GHEA Grapalat" w:hAnsi="GHEA Grapalat"/>
        </w:rPr>
        <w:t>"</w:t>
      </w:r>
      <w:r w:rsidRPr="00B138F3">
        <w:rPr>
          <w:rFonts w:ascii="GHEA Grapalat" w:hAnsi="GHEA Grapalat"/>
          <w:sz w:val="22"/>
          <w:szCs w:val="22"/>
        </w:rPr>
        <w:t>*.</w:t>
      </w:r>
    </w:p>
    <w:p w:rsidR="003D2FE2" w:rsidRPr="00B138F3" w:rsidRDefault="003D2FE2" w:rsidP="0085243E">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85243E">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5243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85243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5243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5243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5243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5243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5243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85243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85243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 xml:space="preserve">Компанией убытки) и негативные последствия, возникшие для Компании в результате уплаты Банком-плательщиком суммы, </w:t>
      </w:r>
      <w:r w:rsidRPr="00B138F3">
        <w:rPr>
          <w:rFonts w:ascii="GHEA Grapalat" w:hAnsi="GHEA Grapalat"/>
          <w:sz w:val="22"/>
          <w:szCs w:val="22"/>
        </w:rPr>
        <w:lastRenderedPageBreak/>
        <w:t>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C367C2" w:rsidRDefault="003D2FE2" w:rsidP="0085243E">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5243E" w:rsidRPr="00C367C2" w:rsidRDefault="0085243E" w:rsidP="0085243E">
      <w:pPr>
        <w:widowControl w:val="0"/>
        <w:tabs>
          <w:tab w:val="left" w:pos="1134"/>
        </w:tabs>
        <w:ind w:firstLine="567"/>
        <w:jc w:val="both"/>
        <w:rPr>
          <w:rFonts w:ascii="GHEA Grapalat" w:hAnsi="GHEA Grapalat"/>
          <w:sz w:val="22"/>
          <w:szCs w:val="22"/>
        </w:rPr>
      </w:pPr>
    </w:p>
    <w:p w:rsidR="0085243E" w:rsidRPr="00C367C2" w:rsidRDefault="0085243E" w:rsidP="0085243E">
      <w:pPr>
        <w:widowControl w:val="0"/>
        <w:tabs>
          <w:tab w:val="left" w:pos="1134"/>
        </w:tabs>
        <w:ind w:firstLine="567"/>
        <w:jc w:val="both"/>
        <w:rPr>
          <w:rFonts w:ascii="GHEA Grapalat" w:hAnsi="GHEA Grapalat" w:cs="GHEA Grapalat"/>
          <w:sz w:val="22"/>
          <w:szCs w:val="22"/>
        </w:rPr>
      </w:pPr>
    </w:p>
    <w:p w:rsidR="003D2FE2" w:rsidRPr="00B138F3" w:rsidRDefault="003D2FE2" w:rsidP="0085243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5243E">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5243E">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85243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85243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85243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85243E">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85243E">
      <w:pPr>
        <w:widowControl w:val="0"/>
        <w:ind w:firstLine="567"/>
        <w:jc w:val="center"/>
        <w:rPr>
          <w:rFonts w:ascii="GHEA Grapalat" w:hAnsi="GHEA Grapalat"/>
          <w:b/>
          <w:sz w:val="22"/>
          <w:szCs w:val="22"/>
        </w:rPr>
      </w:pPr>
    </w:p>
    <w:p w:rsidR="002849A6" w:rsidRPr="00B138F3" w:rsidRDefault="002849A6" w:rsidP="0085243E">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85243E">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85243E">
      <w:pPr>
        <w:widowControl w:val="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85243E">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85243E">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85243E">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85243E">
      <w:pPr>
        <w:widowControl w:val="0"/>
        <w:ind w:right="4250"/>
        <w:jc w:val="center"/>
        <w:rPr>
          <w:rFonts w:ascii="GHEA Grapalat" w:hAnsi="GHEA Grapalat"/>
          <w:sz w:val="22"/>
          <w:szCs w:val="22"/>
          <w:vertAlign w:val="superscript"/>
        </w:rPr>
      </w:pPr>
    </w:p>
    <w:p w:rsidR="002849A6" w:rsidRPr="00EC1F84" w:rsidRDefault="002849A6" w:rsidP="0085243E">
      <w:pPr>
        <w:widowControl w:val="0"/>
        <w:ind w:right="4250"/>
        <w:jc w:val="center"/>
        <w:rPr>
          <w:rFonts w:ascii="GHEA Grapalat" w:hAnsi="GHEA Grapalat"/>
          <w:sz w:val="22"/>
          <w:szCs w:val="22"/>
          <w:vertAlign w:val="superscript"/>
        </w:rPr>
      </w:pPr>
    </w:p>
    <w:p w:rsidR="002849A6" w:rsidRPr="00EC1F84" w:rsidRDefault="002849A6" w:rsidP="0085243E">
      <w:pPr>
        <w:widowControl w:val="0"/>
        <w:ind w:right="4250"/>
        <w:jc w:val="center"/>
        <w:rPr>
          <w:rFonts w:ascii="GHEA Grapalat" w:hAnsi="GHEA Grapalat"/>
          <w:sz w:val="22"/>
          <w:szCs w:val="22"/>
          <w:vertAlign w:val="superscript"/>
        </w:rPr>
      </w:pPr>
    </w:p>
    <w:p w:rsidR="002849A6" w:rsidRPr="00B138F3" w:rsidRDefault="002849A6" w:rsidP="0085243E">
      <w:pPr>
        <w:widowControl w:val="0"/>
        <w:jc w:val="right"/>
        <w:rPr>
          <w:rFonts w:ascii="GHEA Grapalat" w:hAnsi="GHEA Grapalat"/>
          <w:sz w:val="22"/>
          <w:szCs w:val="22"/>
        </w:rPr>
      </w:pPr>
    </w:p>
    <w:p w:rsidR="002849A6" w:rsidRPr="00B138F3" w:rsidRDefault="002849A6" w:rsidP="0085243E">
      <w:pPr>
        <w:widowControl w:val="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85243E">
      <w:pPr>
        <w:widowControl w:val="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5243E"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243E" w:rsidRDefault="0085243E" w:rsidP="0085243E">
            <w:pPr>
              <w:widowControl w:val="0"/>
              <w:tabs>
                <w:tab w:val="left" w:pos="855"/>
              </w:tabs>
              <w:spacing w:after="160"/>
              <w:ind w:left="360"/>
              <w:rPr>
                <w:rFonts w:ascii="GHEA Grapalat" w:hAnsi="GHEA Grapalat"/>
              </w:rPr>
            </w:pPr>
            <w:r>
              <w:rPr>
                <w:rFonts w:ascii="GHEA Grapalat" w:hAnsi="GHEA Grapalat"/>
              </w:rPr>
              <w:t>9.</w:t>
            </w:r>
            <w:r>
              <w:rPr>
                <w:rFonts w:ascii="GHEA Grapalat" w:hAnsi="GHEA Grapalat"/>
              </w:rPr>
              <w:tab/>
              <w:t>Наименование, или имя, фамилия бенефициара:</w:t>
            </w:r>
            <w:r>
              <w:rPr>
                <w:rFonts w:ascii="GHEA Grapalat" w:hAnsi="GHEA Grapalat"/>
                <w:color w:val="FF0000"/>
              </w:rPr>
              <w:t xml:space="preserve"> Mуниципалитет Балаовитa,</w:t>
            </w:r>
          </w:p>
        </w:tc>
      </w:tr>
      <w:tr w:rsidR="0085243E"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243E" w:rsidRDefault="0085243E" w:rsidP="0085243E">
            <w:pPr>
              <w:widowControl w:val="0"/>
              <w:tabs>
                <w:tab w:val="left" w:pos="855"/>
              </w:tabs>
              <w:spacing w:after="160"/>
              <w:ind w:left="360"/>
              <w:rPr>
                <w:rFonts w:ascii="GHEA Grapalat" w:hAnsi="GHEA Grapalat"/>
              </w:rPr>
            </w:pPr>
            <w:r>
              <w:rPr>
                <w:rFonts w:ascii="GHEA Grapalat" w:hAnsi="GHEA Grapalat"/>
              </w:rPr>
              <w:t>10.</w:t>
            </w:r>
            <w:r>
              <w:rPr>
                <w:rFonts w:ascii="GHEA Grapalat" w:hAnsi="GHEA Grapalat"/>
              </w:rPr>
              <w:tab/>
              <w:t>НЗОУ бенефициара (не заполняется)</w:t>
            </w:r>
          </w:p>
        </w:tc>
      </w:tr>
      <w:tr w:rsidR="0085243E"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243E" w:rsidRDefault="0085243E" w:rsidP="0085243E">
            <w:pPr>
              <w:widowControl w:val="0"/>
              <w:tabs>
                <w:tab w:val="left" w:pos="855"/>
              </w:tabs>
              <w:spacing w:after="160"/>
              <w:ind w:left="360"/>
              <w:rPr>
                <w:rFonts w:ascii="GHEA Grapalat" w:hAnsi="GHEA Grapalat"/>
              </w:rPr>
            </w:pPr>
            <w:r>
              <w:rPr>
                <w:rFonts w:ascii="GHEA Grapalat" w:hAnsi="GHEA Grapalat"/>
              </w:rPr>
              <w:t>11.</w:t>
            </w:r>
            <w:r>
              <w:rPr>
                <w:rFonts w:ascii="GHEA Grapalat" w:hAnsi="GHEA Grapalat"/>
              </w:rPr>
              <w:tab/>
              <w:t>УНН бенефициара:</w:t>
            </w:r>
            <w:r>
              <w:rPr>
                <w:rFonts w:ascii="GHEA Grapalat" w:hAnsi="GHEA Grapalat" w:cs="Sylfaen"/>
                <w:sz w:val="20"/>
                <w:szCs w:val="20"/>
              </w:rPr>
              <w:t>03502254</w:t>
            </w:r>
          </w:p>
        </w:tc>
      </w:tr>
      <w:tr w:rsidR="0085243E"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243E" w:rsidRDefault="0085243E" w:rsidP="0085243E">
            <w:pPr>
              <w:widowControl w:val="0"/>
              <w:tabs>
                <w:tab w:val="left" w:pos="855"/>
              </w:tabs>
              <w:spacing w:after="160"/>
              <w:ind w:left="360"/>
              <w:rPr>
                <w:rFonts w:ascii="GHEA Grapalat" w:hAnsi="GHEA Grapalat"/>
              </w:rPr>
            </w:pPr>
            <w:r>
              <w:rPr>
                <w:rFonts w:ascii="GHEA Grapalat" w:hAnsi="GHEA Grapalat"/>
              </w:rPr>
              <w:t>12.</w:t>
            </w:r>
            <w:r>
              <w:rPr>
                <w:rFonts w:ascii="GHEA Grapalat" w:hAnsi="GHEA Grapalat"/>
              </w:rPr>
              <w:tab/>
              <w:t>Обслуживающая бенефициара Финансовая организация (банк):</w:t>
            </w:r>
            <w:r>
              <w:rPr>
                <w:rFonts w:ascii="GHEA Grapalat" w:hAnsi="GHEA Grapalat"/>
                <w:color w:val="000000"/>
                <w:sz w:val="20"/>
                <w:szCs w:val="20"/>
              </w:rPr>
              <w:t xml:space="preserve"> операционный департамент министерства финансов РА</w:t>
            </w:r>
          </w:p>
        </w:tc>
      </w:tr>
      <w:tr w:rsidR="0085243E"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243E" w:rsidRDefault="0085243E" w:rsidP="0085243E">
            <w:pPr>
              <w:widowControl w:val="0"/>
              <w:tabs>
                <w:tab w:val="left" w:pos="855"/>
              </w:tabs>
              <w:spacing w:after="160"/>
              <w:ind w:left="360"/>
              <w:rPr>
                <w:rFonts w:ascii="GHEA Grapalat" w:hAnsi="GHEA Grapalat"/>
              </w:rPr>
            </w:pPr>
            <w:r>
              <w:rPr>
                <w:rFonts w:ascii="GHEA Grapalat" w:hAnsi="GHEA Grapalat"/>
              </w:rPr>
              <w:t>13.</w:t>
            </w:r>
            <w:r>
              <w:rPr>
                <w:rFonts w:ascii="GHEA Grapalat" w:hAnsi="GHEA Grapalat"/>
              </w:rPr>
              <w:tab/>
              <w:t>Номер счета бенефициара (сч.№)</w:t>
            </w:r>
            <w:r>
              <w:rPr>
                <w:rFonts w:ascii="GHEA Grapalat" w:hAnsi="GHEA Grapalat" w:cs="Sylfaen"/>
                <w:sz w:val="20"/>
                <w:szCs w:val="20"/>
              </w:rPr>
              <w:t xml:space="preserve"> 900102256048</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w:t>
            </w:r>
            <w:r w:rsidRPr="00B138F3">
              <w:rPr>
                <w:rFonts w:ascii="GHEA Grapalat" w:hAnsi="GHEA Grapalat"/>
                <w:sz w:val="18"/>
                <w:szCs w:val="18"/>
              </w:rPr>
              <w:lastRenderedPageBreak/>
              <w:t xml:space="preserve">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w:t>
            </w:r>
            <w:r w:rsidRPr="00B138F3">
              <w:rPr>
                <w:rFonts w:ascii="GHEA Grapalat" w:hAnsi="GHEA Grapalat"/>
                <w:sz w:val="18"/>
                <w:szCs w:val="18"/>
              </w:rPr>
              <w:lastRenderedPageBreak/>
              <w:t>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B25584" w:rsidRDefault="00B25584" w:rsidP="0085243E">
      <w:pPr>
        <w:widowControl w:val="0"/>
        <w:ind w:firstLine="567"/>
        <w:jc w:val="right"/>
        <w:rPr>
          <w:rFonts w:ascii="GHEA Grapalat" w:hAnsi="GHEA Grapalat"/>
          <w:b/>
        </w:rPr>
      </w:pPr>
    </w:p>
    <w:p w:rsidR="00B25584" w:rsidRDefault="00B25584" w:rsidP="0085243E">
      <w:pPr>
        <w:widowControl w:val="0"/>
        <w:ind w:firstLine="567"/>
        <w:jc w:val="right"/>
        <w:rPr>
          <w:rFonts w:ascii="GHEA Grapalat" w:hAnsi="GHEA Grapalat"/>
          <w:b/>
        </w:rPr>
      </w:pPr>
    </w:p>
    <w:p w:rsidR="00B25584" w:rsidRDefault="00B25584" w:rsidP="0085243E">
      <w:pPr>
        <w:widowControl w:val="0"/>
        <w:ind w:firstLine="567"/>
        <w:jc w:val="right"/>
        <w:rPr>
          <w:rFonts w:ascii="GHEA Grapalat" w:hAnsi="GHEA Grapalat"/>
          <w:b/>
        </w:rPr>
      </w:pPr>
    </w:p>
    <w:p w:rsidR="00B25584" w:rsidRDefault="00B25584" w:rsidP="0085243E">
      <w:pPr>
        <w:widowControl w:val="0"/>
        <w:ind w:firstLine="567"/>
        <w:jc w:val="right"/>
        <w:rPr>
          <w:rFonts w:ascii="GHEA Grapalat" w:hAnsi="GHEA Grapalat"/>
          <w:b/>
        </w:rPr>
      </w:pPr>
    </w:p>
    <w:p w:rsidR="00B25584" w:rsidRDefault="00B25584" w:rsidP="0085243E">
      <w:pPr>
        <w:widowControl w:val="0"/>
        <w:ind w:firstLine="567"/>
        <w:jc w:val="right"/>
        <w:rPr>
          <w:rFonts w:ascii="GHEA Grapalat" w:hAnsi="GHEA Grapalat"/>
          <w:b/>
        </w:rPr>
      </w:pPr>
    </w:p>
    <w:p w:rsidR="00B25584" w:rsidRDefault="00B25584" w:rsidP="0085243E">
      <w:pPr>
        <w:widowControl w:val="0"/>
        <w:ind w:firstLine="567"/>
        <w:jc w:val="right"/>
        <w:rPr>
          <w:rFonts w:ascii="GHEA Grapalat" w:hAnsi="GHEA Grapalat"/>
          <w:b/>
        </w:rPr>
      </w:pPr>
    </w:p>
    <w:p w:rsidR="00B25584" w:rsidRDefault="00B25584" w:rsidP="0085243E">
      <w:pPr>
        <w:widowControl w:val="0"/>
        <w:ind w:firstLine="567"/>
        <w:jc w:val="right"/>
        <w:rPr>
          <w:rFonts w:ascii="GHEA Grapalat" w:hAnsi="GHEA Grapalat"/>
          <w:b/>
        </w:rPr>
      </w:pPr>
    </w:p>
    <w:p w:rsidR="00B25584" w:rsidRDefault="00B25584" w:rsidP="0085243E">
      <w:pPr>
        <w:widowControl w:val="0"/>
        <w:ind w:firstLine="567"/>
        <w:jc w:val="right"/>
        <w:rPr>
          <w:rFonts w:ascii="GHEA Grapalat" w:hAnsi="GHEA Grapalat"/>
          <w:b/>
        </w:rPr>
      </w:pPr>
    </w:p>
    <w:p w:rsidR="00B25584" w:rsidRDefault="00B25584" w:rsidP="0085243E">
      <w:pPr>
        <w:widowControl w:val="0"/>
        <w:ind w:firstLine="567"/>
        <w:jc w:val="right"/>
        <w:rPr>
          <w:rFonts w:ascii="GHEA Grapalat" w:hAnsi="GHEA Grapalat"/>
          <w:b/>
        </w:rPr>
      </w:pPr>
    </w:p>
    <w:p w:rsidR="00235549" w:rsidRPr="00B138F3" w:rsidRDefault="00235549" w:rsidP="0085243E">
      <w:pPr>
        <w:widowControl w:val="0"/>
        <w:ind w:firstLine="567"/>
        <w:jc w:val="right"/>
        <w:rPr>
          <w:rFonts w:ascii="GHEA Grapalat" w:hAnsi="GHEA Grapalat" w:cs="Arial"/>
          <w:b/>
        </w:rPr>
      </w:pPr>
      <w:r w:rsidRPr="00B138F3">
        <w:rPr>
          <w:rFonts w:ascii="GHEA Grapalat" w:hAnsi="GHEA Grapalat"/>
          <w:b/>
        </w:rPr>
        <w:t>Приложение № 5</w:t>
      </w:r>
    </w:p>
    <w:p w:rsidR="00235549" w:rsidRPr="00B138F3" w:rsidRDefault="00235549" w:rsidP="0085243E">
      <w:pPr>
        <w:pStyle w:val="31"/>
        <w:widowControl w:val="0"/>
        <w:spacing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85243E">
        <w:rPr>
          <w:rFonts w:ascii="GHEA Grapalat" w:hAnsi="GHEA Grapalat"/>
          <w:sz w:val="24"/>
          <w:szCs w:val="24"/>
        </w:rPr>
        <w:t>"</w:t>
      </w:r>
      <w:r w:rsidR="0085243E" w:rsidRPr="00AC1BA9">
        <w:rPr>
          <w:rFonts w:ascii="GHEA Grapalat" w:hAnsi="GHEA Grapalat"/>
          <w:b/>
          <w:sz w:val="24"/>
          <w:szCs w:val="24"/>
          <w:lang w:val="af-ZA"/>
        </w:rPr>
        <w:t>ՀՀ-ԿՄԲՀ-ԲՄԱՇՁԲ-21/7</w:t>
      </w:r>
      <w:r w:rsidR="004A07C6">
        <w:rPr>
          <w:rFonts w:ascii="GHEA Grapalat" w:hAnsi="GHEA Grapalat"/>
          <w:b/>
          <w:sz w:val="24"/>
          <w:szCs w:val="24"/>
          <w:lang w:val="af-ZA"/>
        </w:rPr>
        <w:t>5</w:t>
      </w:r>
      <w:r w:rsidR="0085243E">
        <w:rPr>
          <w:rFonts w:ascii="GHEA Grapalat" w:hAnsi="GHEA Grapalat"/>
          <w:sz w:val="24"/>
          <w:szCs w:val="24"/>
        </w:rPr>
        <w:t>"</w:t>
      </w:r>
      <w:r w:rsidRPr="00B138F3">
        <w:rPr>
          <w:rStyle w:val="af6"/>
          <w:rFonts w:ascii="GHEA Grapalat" w:hAnsi="GHEA Grapalat"/>
          <w:b/>
          <w:sz w:val="24"/>
          <w:szCs w:val="24"/>
        </w:rPr>
        <w:footnoteReference w:customMarkFollows="1" w:id="22"/>
        <w:t>*</w:t>
      </w:r>
    </w:p>
    <w:p w:rsidR="001005B0" w:rsidRPr="00B138F3" w:rsidRDefault="001005B0" w:rsidP="0085243E">
      <w:pPr>
        <w:widowControl w:val="0"/>
        <w:ind w:left="567" w:right="565"/>
        <w:jc w:val="center"/>
        <w:rPr>
          <w:rFonts w:ascii="GHEA Grapalat" w:hAnsi="GHEA Grapalat"/>
          <w:b/>
        </w:rPr>
      </w:pPr>
    </w:p>
    <w:p w:rsidR="0075061D" w:rsidRPr="00B138F3" w:rsidRDefault="0075061D" w:rsidP="0085243E">
      <w:pPr>
        <w:pStyle w:val="31"/>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85243E">
      <w:pPr>
        <w:widowControl w:val="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85243E">
      <w:pPr>
        <w:widowControl w:val="0"/>
        <w:ind w:left="567" w:right="565"/>
        <w:jc w:val="center"/>
        <w:rPr>
          <w:rFonts w:ascii="GHEA Grapalat" w:hAnsi="GHEA Grapalat"/>
          <w:b/>
        </w:rPr>
      </w:pPr>
    </w:p>
    <w:p w:rsidR="005B3A59" w:rsidRPr="00B138F3" w:rsidRDefault="005B3A59" w:rsidP="0085243E">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85243E">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85243E">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85243E">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85243E">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85243E">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85243E">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85243E">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85243E">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85243E">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85243E">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lastRenderedPageBreak/>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85243E">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85243E">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85243E">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85243E">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85243E">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85243E">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85243E">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243E">
      <w:pPr>
        <w:pStyle w:val="af4"/>
        <w:shd w:val="clear" w:color="auto" w:fill="FFFFFF"/>
        <w:spacing w:after="0" w:afterAutospacing="0"/>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851A6D" w:rsidRPr="00CE3E7A" w:rsidRDefault="00851A6D" w:rsidP="0085243E">
      <w:pPr>
        <w:pStyle w:val="af4"/>
        <w:shd w:val="clear" w:color="auto" w:fill="FFFFFF"/>
        <w:spacing w:after="0" w:afterAutospacing="0"/>
        <w:ind w:firstLine="374"/>
        <w:contextualSpacing/>
        <w:jc w:val="both"/>
        <w:rPr>
          <w:rFonts w:ascii="GHEA Grapalat" w:eastAsiaTheme="minorHAnsi" w:hAnsi="GHEA Grapalat" w:cstheme="minorBidi"/>
        </w:rPr>
      </w:pPr>
      <w:r w:rsidRPr="00CE3E7A">
        <w:rPr>
          <w:rFonts w:ascii="GHEA Grapalat" w:eastAsiaTheme="minorHAnsi" w:hAnsi="GHEA Grapalat" w:cstheme="minorBidi"/>
          <w:sz w:val="18"/>
          <w:szCs w:val="18"/>
        </w:rPr>
        <w:t>номер заключаемого договара</w:t>
      </w:r>
    </w:p>
    <w:p w:rsidR="00851A6D" w:rsidRPr="00CE3E7A" w:rsidRDefault="00851A6D" w:rsidP="0085243E">
      <w:pPr>
        <w:pStyle w:val="af4"/>
        <w:shd w:val="clear" w:color="auto" w:fill="FFFFFF"/>
        <w:spacing w:after="0" w:afterAutospacing="0"/>
        <w:ind w:firstLine="374"/>
        <w:contextualSpacing/>
        <w:jc w:val="both"/>
        <w:rPr>
          <w:rFonts w:ascii="GHEA Grapalat" w:eastAsiaTheme="minorHAnsi" w:hAnsi="GHEA Grapalat" w:cstheme="minorBidi"/>
        </w:rPr>
      </w:pPr>
    </w:p>
    <w:p w:rsidR="00851A6D" w:rsidRPr="00CE3E7A" w:rsidRDefault="00851A6D" w:rsidP="0085243E">
      <w:pPr>
        <w:pStyle w:val="af4"/>
        <w:shd w:val="clear" w:color="auto" w:fill="FFFFFF"/>
        <w:spacing w:after="0" w:afterAutospacing="0"/>
        <w:contextualSpacing/>
        <w:jc w:val="both"/>
        <w:rPr>
          <w:rFonts w:ascii="GHEA Grapalat" w:eastAsiaTheme="minorHAnsi" w:hAnsi="GHEA Grapalat" w:cstheme="minorBidi"/>
          <w:lang w:val="hy-AM"/>
        </w:rPr>
      </w:pPr>
      <w:r w:rsidRPr="00CE3E7A">
        <w:rPr>
          <w:rFonts w:ascii="GHEA Grapalat" w:eastAsiaTheme="minorHAnsi" w:hAnsi="GHEA Grapalat" w:cstheme="minorBidi"/>
        </w:rPr>
        <w:t xml:space="preserve">и  действует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в</w:t>
      </w:r>
      <w:r w:rsidRPr="00CE3E7A">
        <w:rPr>
          <w:rFonts w:ascii="GHEA Grapalat" w:hAnsi="GHEA Grapalat"/>
        </w:rPr>
        <w:t>ключительно</w:t>
      </w:r>
      <w:r w:rsidRPr="00CE3E7A">
        <w:rPr>
          <w:rFonts w:ascii="GHEA Grapalat" w:eastAsiaTheme="minorHAnsi" w:hAnsi="GHEA Grapalat" w:cstheme="minorBidi"/>
        </w:rPr>
        <w:t xml:space="preserve">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девяностого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рабочего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дня</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следующего за днем </w:t>
      </w:r>
    </w:p>
    <w:p w:rsidR="00851A6D" w:rsidRPr="00CE3E7A" w:rsidRDefault="00851A6D" w:rsidP="0085243E">
      <w:pPr>
        <w:pStyle w:val="af4"/>
        <w:shd w:val="clear" w:color="auto" w:fill="FFFFFF"/>
        <w:spacing w:after="0" w:afterAutospacing="0"/>
        <w:contextualSpacing/>
        <w:jc w:val="both"/>
        <w:rPr>
          <w:rFonts w:ascii="GHEA Grapalat" w:eastAsiaTheme="minorHAnsi" w:hAnsi="GHEA Grapalat" w:cstheme="minorBidi"/>
          <w:sz w:val="18"/>
          <w:szCs w:val="18"/>
          <w:lang w:val="hy-AM"/>
        </w:rPr>
      </w:pPr>
    </w:p>
    <w:p w:rsidR="00851A6D" w:rsidRPr="00CE3E7A" w:rsidRDefault="00851A6D" w:rsidP="0085243E">
      <w:pPr>
        <w:pStyle w:val="af4"/>
        <w:shd w:val="clear" w:color="auto" w:fill="FFFFFF"/>
        <w:spacing w:after="0" w:afterAutospacing="0"/>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rPr>
        <w:t xml:space="preserve"> </w:t>
      </w:r>
      <w:r w:rsidRPr="00CE3E7A">
        <w:rPr>
          <w:rFonts w:eastAsiaTheme="minorHAnsi" w:cstheme="minorBidi"/>
          <w:lang w:val="hy-AM"/>
        </w:rPr>
        <w:t>.</w:t>
      </w:r>
      <w:r w:rsidRPr="00CE3E7A">
        <w:rPr>
          <w:rFonts w:eastAsiaTheme="minorHAnsi" w:cstheme="minorBidi"/>
        </w:rPr>
        <w:t xml:space="preserve">                    </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851A6D" w:rsidRPr="00CE3E7A" w:rsidRDefault="00851A6D" w:rsidP="0085243E">
      <w:pPr>
        <w:pStyle w:val="af4"/>
        <w:shd w:val="clear" w:color="auto" w:fill="FFFFFF"/>
        <w:spacing w:after="0" w:afterAutospacing="0"/>
        <w:contextualSpacing/>
        <w:jc w:val="both"/>
        <w:rPr>
          <w:rFonts w:ascii="GHEA Grapalat" w:eastAsiaTheme="minorHAnsi" w:hAnsi="GHEA Grapalat" w:cstheme="minorBidi"/>
        </w:rPr>
      </w:pPr>
      <w:r w:rsidRPr="00CE3E7A">
        <w:rPr>
          <w:rFonts w:ascii="GHEA Grapalat" w:eastAsiaTheme="minorHAnsi" w:hAnsi="GHEA Grapalat" w:cstheme="minorBidi"/>
        </w:rPr>
        <w:t>В день предоставления гарантии лицо выдающее гарантию с официального адреса</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5B56BF" w:rsidRPr="00DC2360" w:rsidRDefault="005B56BF" w:rsidP="0085243E">
      <w:pPr>
        <w:pStyle w:val="af4"/>
        <w:shd w:val="clear" w:color="auto" w:fill="FFFFFF"/>
        <w:spacing w:after="0" w:afterAutospacing="0"/>
        <w:contextualSpacing/>
        <w:jc w:val="both"/>
        <w:rPr>
          <w:rFonts w:ascii="GHEA Grapalat" w:eastAsiaTheme="minorHAnsi" w:hAnsi="GHEA Grapalat" w:cstheme="minorBidi"/>
        </w:rPr>
      </w:pPr>
    </w:p>
    <w:p w:rsidR="005B3A59" w:rsidRPr="00B138F3" w:rsidRDefault="005B3A59" w:rsidP="0085243E">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85243E">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85243E">
      <w:pPr>
        <w:pStyle w:val="af4"/>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85243E">
      <w:pPr>
        <w:pStyle w:val="af4"/>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EF4569" w:rsidRDefault="005B3A59" w:rsidP="0085243E">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85243E">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85243E">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85243E">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85243E">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85243E">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85243E">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85243E">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85243E">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85243E">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85243E">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85243E">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85243E">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85243E">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85243E">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85243E">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85243E">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85243E">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85243E">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lastRenderedPageBreak/>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85243E">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85243E">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85243E">
      <w:pPr>
        <w:widowControl w:val="0"/>
        <w:jc w:val="right"/>
        <w:rPr>
          <w:rFonts w:ascii="GHEA Grapalat" w:hAnsi="GHEA Grapalat"/>
          <w:i/>
        </w:rPr>
      </w:pPr>
    </w:p>
    <w:p w:rsidR="00F331AD" w:rsidRPr="002A4554" w:rsidRDefault="00F331AD" w:rsidP="0085243E">
      <w:pPr>
        <w:widowControl w:val="0"/>
        <w:jc w:val="right"/>
        <w:rPr>
          <w:rFonts w:ascii="GHEA Grapalat" w:hAnsi="GHEA Grapalat"/>
          <w:i/>
        </w:rPr>
      </w:pPr>
    </w:p>
    <w:p w:rsidR="00F331AD" w:rsidRPr="002A4554" w:rsidRDefault="00F331AD" w:rsidP="0085243E">
      <w:pPr>
        <w:widowControl w:val="0"/>
        <w:jc w:val="right"/>
        <w:rPr>
          <w:rFonts w:ascii="GHEA Grapalat" w:hAnsi="GHEA Grapalat"/>
          <w:i/>
        </w:rPr>
      </w:pPr>
    </w:p>
    <w:p w:rsidR="00F331AD" w:rsidRPr="002A4554" w:rsidRDefault="00F331AD" w:rsidP="0085243E">
      <w:pPr>
        <w:widowControl w:val="0"/>
        <w:jc w:val="right"/>
        <w:rPr>
          <w:rFonts w:ascii="GHEA Grapalat" w:hAnsi="GHEA Grapalat"/>
          <w:i/>
        </w:rPr>
      </w:pPr>
    </w:p>
    <w:p w:rsidR="00F331AD" w:rsidRPr="002A4554" w:rsidRDefault="00F331AD" w:rsidP="0085243E">
      <w:pPr>
        <w:widowControl w:val="0"/>
        <w:jc w:val="right"/>
        <w:rPr>
          <w:rFonts w:ascii="GHEA Grapalat" w:hAnsi="GHEA Grapalat"/>
          <w:i/>
        </w:rPr>
      </w:pPr>
    </w:p>
    <w:p w:rsidR="00F331AD" w:rsidRPr="002A4554" w:rsidRDefault="00F331AD" w:rsidP="0085243E">
      <w:pPr>
        <w:widowControl w:val="0"/>
        <w:jc w:val="right"/>
        <w:rPr>
          <w:rFonts w:ascii="GHEA Grapalat" w:hAnsi="GHEA Grapalat"/>
          <w:i/>
        </w:rPr>
      </w:pPr>
    </w:p>
    <w:p w:rsidR="00F331AD" w:rsidRPr="002A4554" w:rsidRDefault="00F331AD" w:rsidP="0085243E">
      <w:pPr>
        <w:widowControl w:val="0"/>
        <w:jc w:val="right"/>
        <w:rPr>
          <w:rFonts w:ascii="GHEA Grapalat" w:hAnsi="GHEA Grapalat"/>
          <w:i/>
        </w:rPr>
      </w:pPr>
    </w:p>
    <w:p w:rsidR="00B25584" w:rsidRDefault="00B25584" w:rsidP="0085243E">
      <w:pPr>
        <w:widowControl w:val="0"/>
        <w:jc w:val="right"/>
        <w:rPr>
          <w:rFonts w:ascii="GHEA Grapalat" w:hAnsi="GHEA Grapalat"/>
          <w:i/>
        </w:rPr>
      </w:pPr>
    </w:p>
    <w:p w:rsidR="00B25584" w:rsidRDefault="00B25584" w:rsidP="0085243E">
      <w:pPr>
        <w:widowControl w:val="0"/>
        <w:jc w:val="right"/>
        <w:rPr>
          <w:rFonts w:ascii="GHEA Grapalat" w:hAnsi="GHEA Grapalat"/>
          <w:i/>
        </w:rPr>
      </w:pPr>
    </w:p>
    <w:p w:rsidR="00B25584" w:rsidRDefault="00B25584" w:rsidP="0085243E">
      <w:pPr>
        <w:widowControl w:val="0"/>
        <w:jc w:val="right"/>
        <w:rPr>
          <w:rFonts w:ascii="GHEA Grapalat" w:hAnsi="GHEA Grapalat"/>
          <w:i/>
        </w:rPr>
      </w:pPr>
    </w:p>
    <w:p w:rsidR="00B25584" w:rsidRDefault="00B25584" w:rsidP="0085243E">
      <w:pPr>
        <w:widowControl w:val="0"/>
        <w:jc w:val="right"/>
        <w:rPr>
          <w:rFonts w:ascii="GHEA Grapalat" w:hAnsi="GHEA Grapalat"/>
          <w:i/>
        </w:rPr>
      </w:pPr>
    </w:p>
    <w:p w:rsidR="000A214C" w:rsidRPr="00B138F3" w:rsidRDefault="000A214C" w:rsidP="0085243E">
      <w:pPr>
        <w:widowControl w:val="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85243E">
      <w:pPr>
        <w:widowControl w:val="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85243E">
        <w:rPr>
          <w:rFonts w:ascii="GHEA Grapalat" w:hAnsi="GHEA Grapalat"/>
        </w:rPr>
        <w:t>"</w:t>
      </w:r>
      <w:r w:rsidR="0085243E" w:rsidRPr="00AC1BA9">
        <w:rPr>
          <w:rFonts w:ascii="GHEA Grapalat" w:hAnsi="GHEA Grapalat"/>
          <w:b/>
          <w:lang w:val="af-ZA"/>
        </w:rPr>
        <w:t>ՀՀ-ԿՄԲՀ-ԲՄԱՇՁԲ-21/7</w:t>
      </w:r>
      <w:r w:rsidR="004A07C6">
        <w:rPr>
          <w:rFonts w:ascii="GHEA Grapalat" w:hAnsi="GHEA Grapalat"/>
          <w:b/>
          <w:lang w:val="af-ZA"/>
        </w:rPr>
        <w:t>5</w:t>
      </w:r>
      <w:r w:rsidR="0085243E">
        <w:rPr>
          <w:rFonts w:ascii="GHEA Grapalat" w:hAnsi="GHEA Grapalat"/>
        </w:rPr>
        <w:t>"</w:t>
      </w:r>
    </w:p>
    <w:p w:rsidR="00AF4211" w:rsidRPr="002A4554" w:rsidRDefault="00AF4211" w:rsidP="0085243E">
      <w:pPr>
        <w:widowControl w:val="0"/>
        <w:jc w:val="center"/>
        <w:rPr>
          <w:rFonts w:ascii="GHEA Grapalat" w:hAnsi="GHEA Grapalat"/>
          <w:b/>
        </w:rPr>
      </w:pPr>
    </w:p>
    <w:p w:rsidR="000A214C" w:rsidRPr="00B138F3" w:rsidRDefault="000A214C" w:rsidP="0085243E">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85243E">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85243E">
            <w:pPr>
              <w:widowControl w:val="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85243E">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3"/>
              <w:t>**</w:t>
            </w:r>
          </w:p>
        </w:tc>
      </w:tr>
    </w:tbl>
    <w:p w:rsidR="000A214C" w:rsidRPr="00B138F3" w:rsidRDefault="000A214C" w:rsidP="0085243E">
      <w:pPr>
        <w:widowControl w:val="0"/>
        <w:rPr>
          <w:rFonts w:ascii="GHEA Grapalat" w:hAnsi="GHEA Grapalat" w:cs="GHEA Grapalat"/>
          <w:b/>
        </w:rPr>
      </w:pPr>
    </w:p>
    <w:p w:rsidR="000A214C" w:rsidRPr="00B138F3" w:rsidRDefault="000A214C" w:rsidP="0085243E">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85243E">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85243E">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85243E">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85243E">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85243E">
      <w:pPr>
        <w:widowControl w:val="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85243E">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85243E">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85243E">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85243E">
        <w:rPr>
          <w:rFonts w:ascii="GHEA Grapalat" w:hAnsi="GHEA Grapalat"/>
        </w:rPr>
        <w:t>"</w:t>
      </w:r>
      <w:r w:rsidR="0085243E" w:rsidRPr="00AC1BA9">
        <w:rPr>
          <w:rFonts w:ascii="GHEA Grapalat" w:hAnsi="GHEA Grapalat"/>
          <w:b/>
          <w:lang w:val="af-ZA"/>
        </w:rPr>
        <w:t>ՀՀ-ԿՄԲՀ-ԲՄԱՇՁԲ-21/7</w:t>
      </w:r>
      <w:r w:rsidR="004A07C6">
        <w:rPr>
          <w:rFonts w:ascii="GHEA Grapalat" w:hAnsi="GHEA Grapalat"/>
          <w:b/>
          <w:lang w:val="af-ZA"/>
        </w:rPr>
        <w:t>5</w:t>
      </w:r>
      <w:r w:rsidR="0085243E">
        <w:rPr>
          <w:rFonts w:ascii="GHEA Grapalat" w:hAnsi="GHEA Grapalat"/>
        </w:rPr>
        <w:t>"</w:t>
      </w:r>
      <w:r w:rsidRPr="00B138F3">
        <w:rPr>
          <w:rFonts w:ascii="GHEA Grapalat" w:hAnsi="GHEA Grapalat"/>
        </w:rPr>
        <w:t>*.</w:t>
      </w:r>
    </w:p>
    <w:p w:rsidR="000A214C" w:rsidRPr="00B138F3" w:rsidRDefault="000A214C" w:rsidP="0085243E">
      <w:pPr>
        <w:widowControl w:val="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85243E">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85243E">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85243E">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85243E">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85243E">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85243E">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85243E">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85243E">
      <w:pPr>
        <w:widowControl w:val="0"/>
        <w:tabs>
          <w:tab w:val="left" w:pos="1134"/>
        </w:tabs>
        <w:ind w:firstLine="567"/>
        <w:jc w:val="both"/>
        <w:rPr>
          <w:rFonts w:ascii="GHEA Grapalat" w:hAnsi="GHEA Grapalat" w:cs="GHEA Grapalat"/>
        </w:rPr>
      </w:pPr>
      <w:r w:rsidRPr="00B138F3">
        <w:rPr>
          <w:rFonts w:ascii="GHEA Grapalat" w:hAnsi="GHEA Grapalat"/>
        </w:rPr>
        <w:lastRenderedPageBreak/>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85243E">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85243E" w:rsidRPr="00C367C2" w:rsidRDefault="000A214C" w:rsidP="0085243E">
      <w:pPr>
        <w:widowControl w:val="0"/>
        <w:tabs>
          <w:tab w:val="left" w:pos="1134"/>
        </w:tabs>
        <w:ind w:firstLine="567"/>
        <w:jc w:val="both"/>
        <w:rPr>
          <w:rFonts w:ascii="GHEA Grapalat" w:hAnsi="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 xml:space="preserve">Компанией убытки) и негативные последствия, возникшие для Компании в результате уплаты Банком-плательщиком </w:t>
      </w:r>
    </w:p>
    <w:p w:rsidR="0085243E" w:rsidRPr="00C367C2" w:rsidRDefault="0085243E" w:rsidP="0085243E">
      <w:pPr>
        <w:widowControl w:val="0"/>
        <w:tabs>
          <w:tab w:val="left" w:pos="1134"/>
        </w:tabs>
        <w:ind w:firstLine="567"/>
        <w:jc w:val="both"/>
        <w:rPr>
          <w:rFonts w:ascii="GHEA Grapalat" w:hAnsi="GHEA Grapalat"/>
        </w:rPr>
      </w:pPr>
    </w:p>
    <w:p w:rsidR="0085243E" w:rsidRPr="00C367C2" w:rsidRDefault="0085243E" w:rsidP="0085243E">
      <w:pPr>
        <w:widowControl w:val="0"/>
        <w:tabs>
          <w:tab w:val="left" w:pos="1134"/>
        </w:tabs>
        <w:ind w:firstLine="567"/>
        <w:jc w:val="both"/>
        <w:rPr>
          <w:rFonts w:ascii="GHEA Grapalat" w:hAnsi="GHEA Grapalat"/>
        </w:rPr>
      </w:pPr>
    </w:p>
    <w:p w:rsidR="000A214C" w:rsidRPr="00B138F3" w:rsidRDefault="000A214C" w:rsidP="0085243E">
      <w:pPr>
        <w:widowControl w:val="0"/>
        <w:tabs>
          <w:tab w:val="left" w:pos="1134"/>
        </w:tabs>
        <w:ind w:firstLine="567"/>
        <w:jc w:val="both"/>
        <w:rPr>
          <w:rFonts w:ascii="GHEA Grapalat" w:hAnsi="GHEA Grapalat" w:cs="GHEA Grapalat"/>
        </w:rPr>
      </w:pPr>
      <w:r w:rsidRPr="00B138F3">
        <w:rPr>
          <w:rFonts w:ascii="GHEA Grapalat" w:hAnsi="GHEA Grapalat"/>
        </w:rPr>
        <w:t>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85243E">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5243E" w:rsidRPr="00C367C2" w:rsidRDefault="000A214C" w:rsidP="0085243E">
      <w:pPr>
        <w:widowControl w:val="0"/>
        <w:tabs>
          <w:tab w:val="left" w:pos="1134"/>
        </w:tabs>
        <w:ind w:firstLine="567"/>
        <w:jc w:val="both"/>
        <w:rPr>
          <w:rFonts w:ascii="GHEA Grapalat" w:hAnsi="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 xml:space="preserve">Банк настоящего </w:t>
      </w:r>
    </w:p>
    <w:p w:rsidR="0085243E" w:rsidRPr="00C367C2" w:rsidRDefault="0085243E" w:rsidP="0085243E">
      <w:pPr>
        <w:widowControl w:val="0"/>
        <w:tabs>
          <w:tab w:val="left" w:pos="1134"/>
        </w:tabs>
        <w:ind w:firstLine="567"/>
        <w:jc w:val="both"/>
        <w:rPr>
          <w:rFonts w:ascii="GHEA Grapalat" w:hAnsi="GHEA Grapalat"/>
        </w:rPr>
      </w:pPr>
    </w:p>
    <w:p w:rsidR="000A214C" w:rsidRPr="00B138F3" w:rsidRDefault="000A214C" w:rsidP="0085243E">
      <w:pPr>
        <w:widowControl w:val="0"/>
        <w:tabs>
          <w:tab w:val="left" w:pos="1134"/>
        </w:tabs>
        <w:ind w:firstLine="567"/>
        <w:jc w:val="both"/>
        <w:rPr>
          <w:rFonts w:ascii="GHEA Grapalat" w:hAnsi="GHEA Grapalat" w:cs="GHEA Grapalat"/>
        </w:rPr>
      </w:pPr>
      <w:r w:rsidRPr="00B138F3">
        <w:rPr>
          <w:rFonts w:ascii="GHEA Grapalat" w:hAnsi="GHEA Grapalat"/>
        </w:rPr>
        <w:t>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85243E">
      <w:pPr>
        <w:widowControl w:val="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85243E">
      <w:pPr>
        <w:widowControl w:val="0"/>
        <w:tabs>
          <w:tab w:val="left" w:pos="1134"/>
        </w:tabs>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85243E">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85243E">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85243E">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85243E">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85243E">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85243E">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85243E">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85243E">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85243E">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85243E">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85243E">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85243E">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85243E">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85243E">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85243E">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85243E">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85243E">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85243E">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5243E"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243E" w:rsidRDefault="0085243E" w:rsidP="0085243E">
            <w:pPr>
              <w:widowControl w:val="0"/>
              <w:tabs>
                <w:tab w:val="left" w:pos="855"/>
              </w:tabs>
              <w:spacing w:after="160"/>
              <w:ind w:left="360"/>
              <w:rPr>
                <w:rFonts w:ascii="GHEA Grapalat" w:hAnsi="GHEA Grapalat"/>
              </w:rPr>
            </w:pPr>
            <w:r>
              <w:rPr>
                <w:rFonts w:ascii="GHEA Grapalat" w:hAnsi="GHEA Grapalat"/>
              </w:rPr>
              <w:t>9.</w:t>
            </w:r>
            <w:r>
              <w:rPr>
                <w:rFonts w:ascii="GHEA Grapalat" w:hAnsi="GHEA Grapalat"/>
              </w:rPr>
              <w:tab/>
              <w:t>Наименование, или имя, фамилия бенефициара:</w:t>
            </w:r>
            <w:r>
              <w:rPr>
                <w:rFonts w:ascii="GHEA Grapalat" w:hAnsi="GHEA Grapalat"/>
                <w:color w:val="FF0000"/>
              </w:rPr>
              <w:t xml:space="preserve"> Mуниципалитет Балаовитa,</w:t>
            </w:r>
          </w:p>
        </w:tc>
      </w:tr>
      <w:tr w:rsidR="0085243E"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243E" w:rsidRDefault="0085243E" w:rsidP="0085243E">
            <w:pPr>
              <w:widowControl w:val="0"/>
              <w:tabs>
                <w:tab w:val="left" w:pos="855"/>
              </w:tabs>
              <w:spacing w:after="160"/>
              <w:ind w:left="360"/>
              <w:rPr>
                <w:rFonts w:ascii="GHEA Grapalat" w:hAnsi="GHEA Grapalat"/>
              </w:rPr>
            </w:pPr>
            <w:r>
              <w:rPr>
                <w:rFonts w:ascii="GHEA Grapalat" w:hAnsi="GHEA Grapalat"/>
              </w:rPr>
              <w:t>10.</w:t>
            </w:r>
            <w:r>
              <w:rPr>
                <w:rFonts w:ascii="GHEA Grapalat" w:hAnsi="GHEA Grapalat"/>
              </w:rPr>
              <w:tab/>
              <w:t>НЗОУ бенефициара (не заполняется)</w:t>
            </w:r>
          </w:p>
        </w:tc>
      </w:tr>
      <w:tr w:rsidR="0085243E"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243E" w:rsidRDefault="0085243E" w:rsidP="0085243E">
            <w:pPr>
              <w:widowControl w:val="0"/>
              <w:tabs>
                <w:tab w:val="left" w:pos="855"/>
              </w:tabs>
              <w:spacing w:after="160"/>
              <w:ind w:left="360"/>
              <w:rPr>
                <w:rFonts w:ascii="GHEA Grapalat" w:hAnsi="GHEA Grapalat"/>
              </w:rPr>
            </w:pPr>
            <w:r>
              <w:rPr>
                <w:rFonts w:ascii="GHEA Grapalat" w:hAnsi="GHEA Grapalat"/>
              </w:rPr>
              <w:t>11.</w:t>
            </w:r>
            <w:r>
              <w:rPr>
                <w:rFonts w:ascii="GHEA Grapalat" w:hAnsi="GHEA Grapalat"/>
              </w:rPr>
              <w:tab/>
              <w:t>УНН бенефициара:</w:t>
            </w:r>
            <w:r>
              <w:rPr>
                <w:rFonts w:ascii="GHEA Grapalat" w:hAnsi="GHEA Grapalat" w:cs="Sylfaen"/>
                <w:sz w:val="20"/>
                <w:szCs w:val="20"/>
              </w:rPr>
              <w:t>03502254</w:t>
            </w:r>
          </w:p>
        </w:tc>
      </w:tr>
      <w:tr w:rsidR="0085243E"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243E" w:rsidRDefault="0085243E" w:rsidP="0085243E">
            <w:pPr>
              <w:widowControl w:val="0"/>
              <w:tabs>
                <w:tab w:val="left" w:pos="855"/>
              </w:tabs>
              <w:spacing w:after="160"/>
              <w:ind w:left="360"/>
              <w:rPr>
                <w:rFonts w:ascii="GHEA Grapalat" w:hAnsi="GHEA Grapalat"/>
              </w:rPr>
            </w:pPr>
            <w:r>
              <w:rPr>
                <w:rFonts w:ascii="GHEA Grapalat" w:hAnsi="GHEA Grapalat"/>
              </w:rPr>
              <w:t>12.</w:t>
            </w:r>
            <w:r>
              <w:rPr>
                <w:rFonts w:ascii="GHEA Grapalat" w:hAnsi="GHEA Grapalat"/>
              </w:rPr>
              <w:tab/>
              <w:t>Обслуживающая бенефициара Финансовая организация (банк):</w:t>
            </w:r>
            <w:r>
              <w:rPr>
                <w:rFonts w:ascii="GHEA Grapalat" w:hAnsi="GHEA Grapalat"/>
                <w:color w:val="000000"/>
                <w:sz w:val="20"/>
                <w:szCs w:val="20"/>
              </w:rPr>
              <w:t xml:space="preserve"> операционный департамент министерства финансов РА</w:t>
            </w:r>
          </w:p>
        </w:tc>
      </w:tr>
      <w:tr w:rsidR="0085243E"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5243E" w:rsidRDefault="0085243E" w:rsidP="0085243E">
            <w:pPr>
              <w:widowControl w:val="0"/>
              <w:tabs>
                <w:tab w:val="left" w:pos="855"/>
              </w:tabs>
              <w:spacing w:after="160"/>
              <w:ind w:left="360"/>
              <w:rPr>
                <w:rFonts w:ascii="GHEA Grapalat" w:hAnsi="GHEA Grapalat"/>
              </w:rPr>
            </w:pPr>
            <w:r>
              <w:rPr>
                <w:rFonts w:ascii="GHEA Grapalat" w:hAnsi="GHEA Grapalat"/>
              </w:rPr>
              <w:t>13.</w:t>
            </w:r>
            <w:r>
              <w:rPr>
                <w:rFonts w:ascii="GHEA Grapalat" w:hAnsi="GHEA Grapalat"/>
              </w:rPr>
              <w:tab/>
              <w:t>Номер счета бенефициара (сч.№)</w:t>
            </w:r>
            <w:r>
              <w:rPr>
                <w:rFonts w:ascii="GHEA Grapalat" w:hAnsi="GHEA Grapalat" w:cs="Sylfaen"/>
                <w:sz w:val="20"/>
                <w:szCs w:val="20"/>
              </w:rPr>
              <w:t xml:space="preserve"> 900102256048</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w:t>
            </w:r>
            <w:r w:rsidRPr="00B138F3">
              <w:rPr>
                <w:rFonts w:ascii="GHEA Grapalat" w:hAnsi="GHEA Grapalat"/>
                <w:sz w:val="18"/>
                <w:szCs w:val="18"/>
              </w:rPr>
              <w:lastRenderedPageBreak/>
              <w:t xml:space="preserve">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w:t>
            </w:r>
            <w:r w:rsidRPr="00B138F3">
              <w:rPr>
                <w:rFonts w:ascii="GHEA Grapalat" w:hAnsi="GHEA Grapalat"/>
                <w:sz w:val="18"/>
                <w:szCs w:val="18"/>
              </w:rPr>
              <w:lastRenderedPageBreak/>
              <w:t>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BB28C8" w:rsidRPr="009F3DC7" w:rsidRDefault="00BB28C8" w:rsidP="0085243E">
      <w:pPr>
        <w:pStyle w:val="31"/>
        <w:widowControl w:val="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A97676">
        <w:rPr>
          <w:rStyle w:val="af6"/>
          <w:rFonts w:ascii="GHEA Grapalat" w:hAnsi="GHEA Grapalat" w:cs="Sylfaen"/>
          <w:b/>
          <w:sz w:val="24"/>
          <w:szCs w:val="24"/>
        </w:rPr>
        <w:footnoteReference w:customMarkFollows="1" w:id="24"/>
        <w:t>25</w:t>
      </w:r>
    </w:p>
    <w:p w:rsidR="00BB28C8" w:rsidRPr="009F3DC7" w:rsidRDefault="00BB28C8" w:rsidP="0085243E">
      <w:pPr>
        <w:pStyle w:val="31"/>
        <w:widowControl w:val="0"/>
        <w:jc w:val="right"/>
        <w:rPr>
          <w:rFonts w:ascii="GHEA Grapalat" w:hAnsi="GHEA Grapalat" w:cs="Sylfaen"/>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85243E" w:rsidRPr="0085243E">
        <w:rPr>
          <w:rFonts w:ascii="GHEA Grapalat" w:hAnsi="GHEA Grapalat"/>
          <w:b/>
          <w:sz w:val="24"/>
          <w:szCs w:val="24"/>
          <w:lang w:val="af-ZA"/>
        </w:rPr>
        <w:t>ՀՀ-ԿՄԲՀ-ԲՄԱՇՁԲ-21/7</w:t>
      </w:r>
      <w:r w:rsidR="004A07C6">
        <w:rPr>
          <w:rFonts w:ascii="GHEA Grapalat" w:hAnsi="GHEA Grapalat"/>
          <w:b/>
          <w:sz w:val="24"/>
          <w:szCs w:val="24"/>
          <w:lang w:val="af-ZA"/>
        </w:rPr>
        <w:t>5</w:t>
      </w:r>
      <w:r w:rsidRPr="009F3DC7">
        <w:rPr>
          <w:rFonts w:ascii="GHEA Grapalat" w:hAnsi="GHEA Grapalat"/>
          <w:b/>
          <w:sz w:val="24"/>
          <w:szCs w:val="24"/>
        </w:rPr>
        <w:t>*</w:t>
      </w:r>
    </w:p>
    <w:p w:rsidR="00BB28C8" w:rsidRPr="009F3DC7" w:rsidRDefault="00BB28C8" w:rsidP="0085243E">
      <w:pPr>
        <w:widowControl w:val="0"/>
        <w:tabs>
          <w:tab w:val="left" w:pos="2268"/>
        </w:tabs>
        <w:spacing w:line="360" w:lineRule="auto"/>
        <w:ind w:firstLine="567"/>
        <w:jc w:val="right"/>
        <w:rPr>
          <w:rFonts w:ascii="GHEA Grapalat" w:hAnsi="GHEA Grapalat"/>
        </w:rPr>
      </w:pPr>
    </w:p>
    <w:p w:rsidR="00BB28C8" w:rsidRPr="000A3450" w:rsidRDefault="00BB28C8" w:rsidP="0085243E">
      <w:pPr>
        <w:widowControl w:val="0"/>
        <w:spacing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85243E">
      <w:pPr>
        <w:widowControl w:val="0"/>
        <w:spacing w:line="360" w:lineRule="auto"/>
        <w:ind w:firstLine="567"/>
        <w:jc w:val="center"/>
        <w:rPr>
          <w:rFonts w:ascii="GHEA Grapalat" w:hAnsi="GHEA Grapalat"/>
          <w:b/>
          <w:lang w:val="en-US"/>
        </w:rPr>
      </w:pPr>
      <w:r>
        <w:rPr>
          <w:rFonts w:ascii="GHEA Grapalat" w:hAnsi="GHEA Grapalat"/>
          <w:b/>
        </w:rPr>
        <w:t xml:space="preserve">№ </w:t>
      </w:r>
      <w:r w:rsidR="0085243E" w:rsidRPr="0085243E">
        <w:rPr>
          <w:rFonts w:ascii="GHEA Grapalat" w:hAnsi="GHEA Grapalat"/>
          <w:b/>
          <w:lang w:val="af-ZA"/>
        </w:rPr>
        <w:t>ՀՀ-ԿՄԲՀ-ԲՄԱՇՁԲ-21/7</w:t>
      </w:r>
      <w:r w:rsidR="004A07C6">
        <w:rPr>
          <w:rFonts w:ascii="GHEA Grapalat" w:hAnsi="GHEA Grapalat"/>
          <w:b/>
          <w:lang w:val="af-ZA"/>
        </w:rPr>
        <w:t>5</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85243E">
            <w:pPr>
              <w:widowControl w:val="0"/>
              <w:tabs>
                <w:tab w:val="left" w:pos="720"/>
                <w:tab w:val="left" w:pos="1440"/>
                <w:tab w:val="left" w:pos="8865"/>
              </w:tabs>
              <w:spacing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85243E">
            <w:pPr>
              <w:widowControl w:val="0"/>
              <w:tabs>
                <w:tab w:val="left" w:pos="456"/>
                <w:tab w:val="left" w:pos="1451"/>
                <w:tab w:val="left" w:pos="2271"/>
                <w:tab w:val="left" w:pos="8865"/>
              </w:tabs>
              <w:spacing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85243E">
      <w:pPr>
        <w:widowControl w:val="0"/>
        <w:spacing w:line="360" w:lineRule="auto"/>
        <w:ind w:firstLine="567"/>
        <w:jc w:val="both"/>
        <w:rPr>
          <w:rFonts w:ascii="GHEA Grapalat" w:hAnsi="GHEA Grapalat"/>
        </w:rPr>
      </w:pPr>
    </w:p>
    <w:p w:rsidR="00BB28C8" w:rsidRPr="009F3DC7" w:rsidRDefault="00BB28C8" w:rsidP="0085243E">
      <w:pPr>
        <w:widowControl w:val="0"/>
        <w:spacing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85243E">
      <w:pPr>
        <w:widowControl w:val="0"/>
        <w:spacing w:line="360" w:lineRule="auto"/>
        <w:ind w:firstLine="567"/>
        <w:jc w:val="both"/>
        <w:rPr>
          <w:rFonts w:ascii="GHEA Grapalat" w:hAnsi="GHEA Grapalat"/>
          <w:b/>
        </w:rPr>
      </w:pPr>
    </w:p>
    <w:p w:rsidR="00BB28C8" w:rsidRPr="009F3DC7" w:rsidRDefault="00BB28C8" w:rsidP="0085243E">
      <w:pPr>
        <w:widowControl w:val="0"/>
        <w:spacing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0A3450" w:rsidRDefault="00BB28C8" w:rsidP="0085243E">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BB28C8" w:rsidRPr="009F3DC7" w:rsidRDefault="00BB28C8" w:rsidP="0085243E">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85243E">
      <w:pPr>
        <w:widowControl w:val="0"/>
        <w:spacing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Pr="009F3DC7" w:rsidRDefault="00BB28C8" w:rsidP="0085243E">
      <w:pPr>
        <w:widowControl w:val="0"/>
        <w:spacing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85243E">
      <w:pPr>
        <w:widowControl w:val="0"/>
        <w:tabs>
          <w:tab w:val="left" w:pos="1134"/>
        </w:tabs>
        <w:spacing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rsidR="00BB28C8" w:rsidRPr="000A3450" w:rsidRDefault="00BB28C8" w:rsidP="0085243E">
      <w:pPr>
        <w:widowControl w:val="0"/>
        <w:tabs>
          <w:tab w:val="left" w:pos="1134"/>
        </w:tabs>
        <w:spacing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0A3450" w:rsidRDefault="00BB28C8" w:rsidP="0085243E">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BB28C8" w:rsidRPr="009F3DC7" w:rsidRDefault="00BB28C8" w:rsidP="0085243E">
      <w:pPr>
        <w:widowControl w:val="0"/>
        <w:tabs>
          <w:tab w:val="left" w:pos="1134"/>
        </w:tabs>
        <w:spacing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BB28C8" w:rsidRPr="009F3DC7" w:rsidRDefault="00BB28C8" w:rsidP="0085243E">
      <w:pPr>
        <w:widowControl w:val="0"/>
        <w:tabs>
          <w:tab w:val="left" w:pos="1134"/>
        </w:tabs>
        <w:spacing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85243E">
      <w:pPr>
        <w:widowControl w:val="0"/>
        <w:tabs>
          <w:tab w:val="left" w:pos="1134"/>
        </w:tabs>
        <w:spacing w:line="360" w:lineRule="auto"/>
        <w:ind w:firstLine="567"/>
        <w:jc w:val="both"/>
        <w:rPr>
          <w:rFonts w:ascii="GHEA Grapalat" w:hAnsi="GHEA Grapalat"/>
        </w:rPr>
      </w:pPr>
    </w:p>
    <w:p w:rsidR="00BB28C8" w:rsidRPr="009F3DC7" w:rsidRDefault="00BB28C8" w:rsidP="0085243E">
      <w:pPr>
        <w:widowControl w:val="0"/>
        <w:tabs>
          <w:tab w:val="left" w:pos="1276"/>
        </w:tabs>
        <w:spacing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85243E">
      <w:pPr>
        <w:widowControl w:val="0"/>
        <w:tabs>
          <w:tab w:val="left" w:pos="1134"/>
        </w:tabs>
        <w:spacing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85243E">
      <w:pPr>
        <w:widowControl w:val="0"/>
        <w:tabs>
          <w:tab w:val="left" w:pos="1134"/>
          <w:tab w:val="left" w:pos="1276"/>
        </w:tabs>
        <w:spacing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 xml:space="preserve">Подрядчик несет ответственность за качество предоставленных им материалов и </w:t>
      </w:r>
      <w:r w:rsidRPr="009F3DC7">
        <w:rPr>
          <w:rFonts w:ascii="GHEA Grapalat" w:hAnsi="GHEA Grapalat"/>
        </w:rPr>
        <w:lastRenderedPageBreak/>
        <w:t>оборудования.</w:t>
      </w:r>
    </w:p>
    <w:p w:rsidR="00BB28C8" w:rsidRPr="009F3DC7" w:rsidRDefault="00BB28C8" w:rsidP="0085243E">
      <w:pPr>
        <w:widowControl w:val="0"/>
        <w:tabs>
          <w:tab w:val="left" w:pos="1276"/>
        </w:tabs>
        <w:spacing w:line="360" w:lineRule="auto"/>
        <w:ind w:firstLine="567"/>
        <w:jc w:val="center"/>
        <w:rPr>
          <w:rFonts w:ascii="GHEA Grapalat" w:hAnsi="GHEA Grapalat"/>
          <w:b/>
          <w:i/>
        </w:rPr>
      </w:pPr>
    </w:p>
    <w:p w:rsidR="00BB28C8" w:rsidRPr="009F3DC7" w:rsidRDefault="00BB28C8" w:rsidP="0085243E">
      <w:pPr>
        <w:widowControl w:val="0"/>
        <w:spacing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85243E">
      <w:pPr>
        <w:widowControl w:val="0"/>
        <w:tabs>
          <w:tab w:val="left" w:pos="1276"/>
        </w:tabs>
        <w:spacing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85243E">
      <w:pPr>
        <w:widowControl w:val="0"/>
        <w:tabs>
          <w:tab w:val="left" w:pos="1276"/>
        </w:tabs>
        <w:spacing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85243E">
      <w:pPr>
        <w:widowControl w:val="0"/>
        <w:tabs>
          <w:tab w:val="left" w:pos="1276"/>
        </w:tabs>
        <w:spacing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85243E">
      <w:pPr>
        <w:widowControl w:val="0"/>
        <w:tabs>
          <w:tab w:val="left" w:pos="1276"/>
        </w:tabs>
        <w:spacing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85243E">
      <w:pPr>
        <w:widowControl w:val="0"/>
        <w:tabs>
          <w:tab w:val="left" w:pos="1276"/>
        </w:tabs>
        <w:spacing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85243E">
      <w:pPr>
        <w:widowControl w:val="0"/>
        <w:tabs>
          <w:tab w:val="left" w:pos="1134"/>
        </w:tabs>
        <w:spacing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85243E">
      <w:pPr>
        <w:widowControl w:val="0"/>
        <w:tabs>
          <w:tab w:val="left" w:pos="1134"/>
        </w:tabs>
        <w:spacing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85243E">
      <w:pPr>
        <w:widowControl w:val="0"/>
        <w:tabs>
          <w:tab w:val="left" w:pos="1134"/>
        </w:tabs>
        <w:spacing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85243E">
      <w:pPr>
        <w:widowControl w:val="0"/>
        <w:tabs>
          <w:tab w:val="left" w:pos="1134"/>
        </w:tabs>
        <w:spacing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85243E">
      <w:pPr>
        <w:widowControl w:val="0"/>
        <w:tabs>
          <w:tab w:val="left" w:pos="1276"/>
        </w:tabs>
        <w:spacing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85243E">
      <w:pPr>
        <w:widowControl w:val="0"/>
        <w:tabs>
          <w:tab w:val="left" w:pos="1276"/>
        </w:tabs>
        <w:spacing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Default="00BB28C8" w:rsidP="004A07C6">
      <w:pPr>
        <w:widowControl w:val="0"/>
        <w:tabs>
          <w:tab w:val="left" w:pos="1276"/>
        </w:tabs>
        <w:spacing w:line="360" w:lineRule="auto"/>
        <w:ind w:firstLine="567"/>
        <w:jc w:val="both"/>
        <w:rPr>
          <w:rFonts w:ascii="GHEA Grapalat" w:hAnsi="GHEA Grapalat"/>
          <w:b/>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9F3DC7" w:rsidRDefault="00BB28C8" w:rsidP="0085243E">
      <w:pPr>
        <w:widowControl w:val="0"/>
        <w:tabs>
          <w:tab w:val="left" w:pos="1134"/>
        </w:tabs>
        <w:spacing w:line="360" w:lineRule="auto"/>
        <w:ind w:firstLine="567"/>
        <w:jc w:val="both"/>
        <w:rPr>
          <w:rFonts w:ascii="GHEA Grapalat" w:hAnsi="GHEA Grapalat" w:cs="Times Armenian"/>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85243E">
      <w:pPr>
        <w:widowControl w:val="0"/>
        <w:tabs>
          <w:tab w:val="left" w:pos="1276"/>
        </w:tabs>
        <w:spacing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85243E">
      <w:pPr>
        <w:widowControl w:val="0"/>
        <w:tabs>
          <w:tab w:val="left" w:pos="1276"/>
        </w:tabs>
        <w:spacing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 xml:space="preserve">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w:t>
      </w:r>
      <w:r w:rsidRPr="009F3DC7">
        <w:rPr>
          <w:rFonts w:ascii="GHEA Grapalat" w:hAnsi="GHEA Grapalat"/>
        </w:rPr>
        <w:lastRenderedPageBreak/>
        <w:t>договора, ухудшающих результат работы, или иных недостатков в работе — немедленно извещать об этом Подрядчика.</w:t>
      </w:r>
    </w:p>
    <w:p w:rsidR="00BB28C8" w:rsidRPr="009F3DC7" w:rsidRDefault="00BB28C8" w:rsidP="0085243E">
      <w:pPr>
        <w:widowControl w:val="0"/>
        <w:tabs>
          <w:tab w:val="left" w:pos="1276"/>
        </w:tabs>
        <w:spacing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85243E">
      <w:pPr>
        <w:widowControl w:val="0"/>
        <w:tabs>
          <w:tab w:val="left" w:pos="1276"/>
        </w:tabs>
        <w:spacing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85243E">
      <w:pPr>
        <w:widowControl w:val="0"/>
        <w:tabs>
          <w:tab w:val="left" w:pos="1134"/>
        </w:tabs>
        <w:spacing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85243E">
      <w:pPr>
        <w:widowControl w:val="0"/>
        <w:tabs>
          <w:tab w:val="left" w:pos="1276"/>
        </w:tabs>
        <w:spacing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85243E">
      <w:pPr>
        <w:widowControl w:val="0"/>
        <w:tabs>
          <w:tab w:val="left" w:pos="1276"/>
        </w:tabs>
        <w:spacing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85243E">
      <w:pPr>
        <w:widowControl w:val="0"/>
        <w:tabs>
          <w:tab w:val="left" w:pos="1276"/>
        </w:tabs>
        <w:spacing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85243E">
      <w:pPr>
        <w:widowControl w:val="0"/>
        <w:tabs>
          <w:tab w:val="left" w:pos="1276"/>
        </w:tabs>
        <w:spacing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85243E">
      <w:pPr>
        <w:widowControl w:val="0"/>
        <w:tabs>
          <w:tab w:val="left" w:pos="1276"/>
        </w:tabs>
        <w:spacing w:line="360" w:lineRule="auto"/>
        <w:ind w:firstLine="567"/>
        <w:jc w:val="both"/>
        <w:rPr>
          <w:rFonts w:ascii="GHEA Grapalat" w:hAnsi="GHEA Grapalat" w:cs="Times Armenian"/>
        </w:rPr>
      </w:pPr>
    </w:p>
    <w:p w:rsidR="00BB28C8" w:rsidRPr="00A8246A" w:rsidRDefault="00BB28C8" w:rsidP="0085243E">
      <w:pPr>
        <w:widowControl w:val="0"/>
        <w:tabs>
          <w:tab w:val="left" w:pos="1276"/>
        </w:tabs>
        <w:spacing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85243E">
      <w:pPr>
        <w:widowControl w:val="0"/>
        <w:tabs>
          <w:tab w:val="left" w:pos="1276"/>
        </w:tabs>
        <w:spacing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85243E">
      <w:pPr>
        <w:widowControl w:val="0"/>
        <w:tabs>
          <w:tab w:val="left" w:pos="1276"/>
        </w:tabs>
        <w:spacing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85243E">
      <w:pPr>
        <w:widowControl w:val="0"/>
        <w:tabs>
          <w:tab w:val="left" w:pos="1276"/>
        </w:tabs>
        <w:spacing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85243E">
      <w:pPr>
        <w:widowControl w:val="0"/>
        <w:tabs>
          <w:tab w:val="left" w:pos="1276"/>
        </w:tabs>
        <w:spacing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85243E">
      <w:pPr>
        <w:widowControl w:val="0"/>
        <w:tabs>
          <w:tab w:val="left" w:pos="1276"/>
        </w:tabs>
        <w:spacing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 xml:space="preserve">При возникновении необходимости в консервации строительного объекта, своими </w:t>
      </w:r>
      <w:r w:rsidRPr="009F3DC7">
        <w:rPr>
          <w:rFonts w:ascii="GHEA Grapalat" w:hAnsi="GHEA Grapalat"/>
        </w:rPr>
        <w:lastRenderedPageBreak/>
        <w:t>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85243E">
      <w:pPr>
        <w:widowControl w:val="0"/>
        <w:tabs>
          <w:tab w:val="left" w:pos="1276"/>
        </w:tabs>
        <w:spacing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85243E">
      <w:pPr>
        <w:widowControl w:val="0"/>
        <w:tabs>
          <w:tab w:val="left" w:pos="1276"/>
        </w:tabs>
        <w:spacing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Pr>
          <w:rStyle w:val="af6"/>
          <w:rFonts w:ascii="GHEA Grapalat" w:hAnsi="GHEA Grapalat"/>
        </w:rPr>
        <w:footnoteReference w:customMarkFollows="1" w:id="25"/>
        <w:t>26</w:t>
      </w:r>
      <w:r w:rsidRPr="009F3DC7">
        <w:rPr>
          <w:rFonts w:ascii="GHEA Grapalat" w:hAnsi="GHEA Grapalat"/>
        </w:rPr>
        <w:t>.</w:t>
      </w:r>
    </w:p>
    <w:p w:rsidR="00BB28C8" w:rsidRPr="009F3DC7" w:rsidRDefault="00BB28C8" w:rsidP="0085243E">
      <w:pPr>
        <w:widowControl w:val="0"/>
        <w:tabs>
          <w:tab w:val="left" w:pos="1418"/>
        </w:tabs>
        <w:spacing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C86F9C">
        <w:rPr>
          <w:rStyle w:val="af6"/>
          <w:rFonts w:ascii="GHEA Grapalat" w:hAnsi="GHEA Grapalat"/>
        </w:rPr>
        <w:footnoteReference w:customMarkFollows="1" w:id="26"/>
        <w:t>27</w:t>
      </w:r>
      <w:r w:rsidRPr="0010519D">
        <w:rPr>
          <w:rFonts w:ascii="GHEA Grapalat" w:hAnsi="GHEA Grapalat"/>
        </w:rPr>
        <w:t>.</w:t>
      </w:r>
      <w:r w:rsidRPr="009F3DC7">
        <w:rPr>
          <w:rFonts w:ascii="GHEA Grapalat" w:hAnsi="GHEA Grapalat"/>
        </w:rPr>
        <w:t xml:space="preserve"> </w:t>
      </w:r>
    </w:p>
    <w:p w:rsidR="00BB28C8" w:rsidRPr="009F3DC7" w:rsidRDefault="00BB28C8" w:rsidP="0085243E">
      <w:pPr>
        <w:widowControl w:val="0"/>
        <w:tabs>
          <w:tab w:val="left" w:pos="1418"/>
        </w:tabs>
        <w:spacing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85243E">
      <w:pPr>
        <w:widowControl w:val="0"/>
        <w:tabs>
          <w:tab w:val="left" w:pos="1276"/>
        </w:tabs>
        <w:spacing w:line="360" w:lineRule="auto"/>
        <w:ind w:firstLine="567"/>
        <w:jc w:val="both"/>
        <w:rPr>
          <w:rFonts w:ascii="GHEA Grapalat" w:hAnsi="GHEA Grapalat" w:cs="Sylfaen"/>
          <w:u w:val="single"/>
        </w:rPr>
      </w:pPr>
    </w:p>
    <w:p w:rsidR="00BB28C8" w:rsidRDefault="00BB28C8" w:rsidP="0085243E">
      <w:pPr>
        <w:widowControl w:val="0"/>
        <w:tabs>
          <w:tab w:val="left" w:pos="1276"/>
        </w:tabs>
        <w:spacing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563671" w:rsidRDefault="00563671" w:rsidP="0085243E">
      <w:pPr>
        <w:widowControl w:val="0"/>
        <w:tabs>
          <w:tab w:val="left" w:pos="1134"/>
        </w:tabs>
        <w:spacing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85243E">
      <w:pPr>
        <w:widowControl w:val="0"/>
        <w:spacing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85243E">
      <w:pPr>
        <w:widowControl w:val="0"/>
        <w:tabs>
          <w:tab w:val="left" w:pos="1134"/>
        </w:tabs>
        <w:spacing w:line="340"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85243E">
      <w:pPr>
        <w:widowControl w:val="0"/>
        <w:tabs>
          <w:tab w:val="left" w:pos="1134"/>
        </w:tabs>
        <w:spacing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85243E">
      <w:pPr>
        <w:widowControl w:val="0"/>
        <w:tabs>
          <w:tab w:val="left" w:pos="1134"/>
        </w:tabs>
        <w:spacing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85243E">
      <w:pPr>
        <w:widowControl w:val="0"/>
        <w:tabs>
          <w:tab w:val="left" w:pos="1134"/>
        </w:tabs>
        <w:spacing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 xml:space="preserve">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w:t>
      </w:r>
      <w:r>
        <w:rPr>
          <w:rFonts w:ascii="GHEA Grapalat" w:hAnsi="GHEA Grapalat"/>
        </w:rPr>
        <w:lastRenderedPageBreak/>
        <w:t>сдачи-приемки либо мотивированное отклонение непринятия работы.</w:t>
      </w:r>
    </w:p>
    <w:p w:rsidR="00563671" w:rsidRDefault="00563671" w:rsidP="0085243E">
      <w:pPr>
        <w:widowControl w:val="0"/>
        <w:tabs>
          <w:tab w:val="left" w:pos="1134"/>
        </w:tabs>
        <w:spacing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85243E">
      <w:pPr>
        <w:widowControl w:val="0"/>
        <w:tabs>
          <w:tab w:val="left" w:pos="1276"/>
        </w:tabs>
        <w:spacing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85243E">
      <w:pPr>
        <w:pStyle w:val="norm"/>
        <w:widowControl w:val="0"/>
        <w:tabs>
          <w:tab w:val="left" w:pos="1134"/>
        </w:tabs>
        <w:spacing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85243E">
      <w:pPr>
        <w:pStyle w:val="norm"/>
        <w:widowControl w:val="0"/>
        <w:tabs>
          <w:tab w:val="left" w:pos="1134"/>
        </w:tabs>
        <w:spacing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85243E">
      <w:pPr>
        <w:pStyle w:val="norm"/>
        <w:widowControl w:val="0"/>
        <w:tabs>
          <w:tab w:val="left" w:pos="1134"/>
        </w:tabs>
        <w:spacing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85243E">
      <w:pPr>
        <w:pStyle w:val="norm"/>
        <w:widowControl w:val="0"/>
        <w:tabs>
          <w:tab w:val="left" w:pos="1134"/>
        </w:tabs>
        <w:spacing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85243E">
      <w:pPr>
        <w:pStyle w:val="norm"/>
        <w:widowControl w:val="0"/>
        <w:tabs>
          <w:tab w:val="left" w:pos="1134"/>
        </w:tabs>
        <w:spacing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85243E">
      <w:pPr>
        <w:pStyle w:val="norm"/>
        <w:widowControl w:val="0"/>
        <w:tabs>
          <w:tab w:val="left" w:pos="1134"/>
        </w:tabs>
        <w:spacing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85243E">
      <w:pPr>
        <w:pStyle w:val="norm"/>
        <w:widowControl w:val="0"/>
        <w:tabs>
          <w:tab w:val="left" w:pos="1134"/>
        </w:tabs>
        <w:spacing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85243E">
      <w:pPr>
        <w:pStyle w:val="norm"/>
        <w:widowControl w:val="0"/>
        <w:tabs>
          <w:tab w:val="left" w:pos="1134"/>
        </w:tabs>
        <w:spacing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9F3DC7" w:rsidRDefault="00BB28C8" w:rsidP="0085243E">
      <w:pPr>
        <w:widowControl w:val="0"/>
        <w:tabs>
          <w:tab w:val="left" w:pos="1276"/>
        </w:tabs>
        <w:spacing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85243E">
      <w:pPr>
        <w:widowControl w:val="0"/>
        <w:tabs>
          <w:tab w:val="left" w:pos="1276"/>
        </w:tabs>
        <w:spacing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w:t>
      </w:r>
      <w:r w:rsidRPr="00A542E3">
        <w:rPr>
          <w:rFonts w:ascii="GHEA Grapalat" w:hAnsi="GHEA Grapalat"/>
        </w:rPr>
        <w:lastRenderedPageBreak/>
        <w:t xml:space="preserve">Подрядчиком расходы, при этом: </w:t>
      </w:r>
    </w:p>
    <w:p w:rsidR="00BB28C8" w:rsidRPr="00A542E3" w:rsidRDefault="00BB28C8" w:rsidP="0085243E">
      <w:pPr>
        <w:widowControl w:val="0"/>
        <w:tabs>
          <w:tab w:val="left" w:pos="1276"/>
        </w:tabs>
        <w:spacing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85243E">
      <w:pPr>
        <w:widowControl w:val="0"/>
        <w:tabs>
          <w:tab w:val="left" w:pos="1276"/>
        </w:tabs>
        <w:spacing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85243E">
      <w:pPr>
        <w:widowControl w:val="0"/>
        <w:tabs>
          <w:tab w:val="left" w:pos="1276"/>
        </w:tabs>
        <w:spacing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af6"/>
          <w:rFonts w:ascii="GHEA Grapalat" w:hAnsi="GHEA Grapalat"/>
        </w:rPr>
        <w:footnoteReference w:customMarkFollows="1" w:id="27"/>
        <w:t>28</w:t>
      </w:r>
      <w:r w:rsidRPr="00A542E3">
        <w:rPr>
          <w:rFonts w:ascii="GHEA Grapalat" w:hAnsi="GHEA Grapalat"/>
        </w:rPr>
        <w:t>.</w:t>
      </w:r>
    </w:p>
    <w:p w:rsidR="00BB28C8" w:rsidRPr="009F3DC7" w:rsidRDefault="00BB28C8" w:rsidP="0085243E">
      <w:pPr>
        <w:widowControl w:val="0"/>
        <w:tabs>
          <w:tab w:val="left" w:pos="1276"/>
        </w:tabs>
        <w:spacing w:line="360" w:lineRule="auto"/>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rsidR="00BB28C8" w:rsidRPr="009F3DC7" w:rsidRDefault="00BB28C8" w:rsidP="0085243E">
      <w:pPr>
        <w:widowControl w:val="0"/>
        <w:tabs>
          <w:tab w:val="left" w:pos="1276"/>
        </w:tabs>
        <w:spacing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af6"/>
          <w:rFonts w:ascii="GHEA Grapalat" w:hAnsi="GHEA Grapalat"/>
        </w:rPr>
        <w:t xml:space="preserve"> </w:t>
      </w:r>
      <w:r w:rsidR="00DD157D">
        <w:rPr>
          <w:rStyle w:val="af6"/>
          <w:rFonts w:ascii="GHEA Grapalat" w:hAnsi="GHEA Grapalat"/>
        </w:rPr>
        <w:footnoteReference w:customMarkFollows="1" w:id="28"/>
        <w:t>29</w:t>
      </w:r>
      <w:r w:rsidRPr="009F3DC7">
        <w:rPr>
          <w:rFonts w:ascii="GHEA Grapalat" w:hAnsi="GHEA Grapalat"/>
        </w:rPr>
        <w:t xml:space="preserve">. </w:t>
      </w:r>
    </w:p>
    <w:p w:rsidR="00BB28C8" w:rsidRPr="009F3DC7" w:rsidRDefault="00BB28C8" w:rsidP="0085243E">
      <w:pPr>
        <w:widowControl w:val="0"/>
        <w:tabs>
          <w:tab w:val="num" w:pos="1134"/>
        </w:tabs>
        <w:spacing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C648E2" w:rsidRDefault="00BB28C8" w:rsidP="004A07C6">
      <w:pPr>
        <w:widowControl w:val="0"/>
        <w:tabs>
          <w:tab w:val="num" w:pos="1134"/>
        </w:tabs>
        <w:spacing w:line="360" w:lineRule="auto"/>
        <w:ind w:firstLine="567"/>
        <w:jc w:val="both"/>
        <w:rPr>
          <w:rFonts w:ascii="GHEA Grapalat" w:hAnsi="GHEA Grapalat"/>
          <w:b/>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BB28C8" w:rsidRPr="009F3DC7" w:rsidRDefault="00BB28C8" w:rsidP="0085243E">
      <w:pPr>
        <w:widowControl w:val="0"/>
        <w:tabs>
          <w:tab w:val="left" w:pos="1276"/>
        </w:tabs>
        <w:spacing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85243E">
      <w:pPr>
        <w:widowControl w:val="0"/>
        <w:tabs>
          <w:tab w:val="left" w:pos="1134"/>
        </w:tabs>
        <w:spacing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85243E">
      <w:pPr>
        <w:widowControl w:val="0"/>
        <w:tabs>
          <w:tab w:val="left" w:pos="1134"/>
        </w:tabs>
        <w:spacing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85243E">
      <w:pPr>
        <w:widowControl w:val="0"/>
        <w:tabs>
          <w:tab w:val="left" w:pos="1134"/>
        </w:tabs>
        <w:spacing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af6"/>
          <w:rFonts w:ascii="GHEA Grapalat" w:hAnsi="GHEA Grapalat"/>
        </w:rPr>
        <w:footnoteReference w:customMarkFollows="1" w:id="29"/>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w:t>
      </w:r>
      <w:r w:rsidRPr="00AF0D24">
        <w:rPr>
          <w:rFonts w:ascii="GHEA Grapalat" w:hAnsi="GHEA Grapalat"/>
        </w:rPr>
        <w:lastRenderedPageBreak/>
        <w:t>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85243E">
      <w:pPr>
        <w:widowControl w:val="0"/>
        <w:tabs>
          <w:tab w:val="left" w:pos="1134"/>
        </w:tabs>
        <w:spacing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85243E">
      <w:pPr>
        <w:widowControl w:val="0"/>
        <w:tabs>
          <w:tab w:val="left" w:pos="1134"/>
        </w:tabs>
        <w:spacing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85243E">
      <w:pPr>
        <w:widowControl w:val="0"/>
        <w:tabs>
          <w:tab w:val="left" w:pos="1134"/>
        </w:tabs>
        <w:spacing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85243E">
      <w:pPr>
        <w:widowControl w:val="0"/>
        <w:tabs>
          <w:tab w:val="left" w:pos="1134"/>
        </w:tabs>
        <w:spacing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85243E">
      <w:pPr>
        <w:widowControl w:val="0"/>
        <w:tabs>
          <w:tab w:val="left" w:pos="1276"/>
        </w:tabs>
        <w:spacing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124BE9" w:rsidRDefault="00BB28C8" w:rsidP="004A07C6">
      <w:pPr>
        <w:widowControl w:val="0"/>
        <w:tabs>
          <w:tab w:val="left" w:pos="1276"/>
        </w:tabs>
        <w:spacing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9F3DC7" w:rsidRDefault="00BB28C8" w:rsidP="0085243E">
      <w:pPr>
        <w:widowControl w:val="0"/>
        <w:tabs>
          <w:tab w:val="left" w:pos="1276"/>
        </w:tabs>
        <w:spacing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85243E">
      <w:pPr>
        <w:widowControl w:val="0"/>
        <w:tabs>
          <w:tab w:val="left" w:pos="1134"/>
        </w:tabs>
        <w:spacing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85243E">
      <w:pPr>
        <w:widowControl w:val="0"/>
        <w:tabs>
          <w:tab w:val="left" w:pos="1276"/>
        </w:tabs>
        <w:spacing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af6"/>
          <w:rFonts w:ascii="GHEA Grapalat" w:hAnsi="GHEA Grapalat"/>
        </w:rPr>
        <w:t xml:space="preserve"> </w:t>
      </w:r>
      <w:r w:rsidR="00A102AD">
        <w:rPr>
          <w:rStyle w:val="af6"/>
          <w:rFonts w:ascii="GHEA Grapalat" w:hAnsi="GHEA Grapalat"/>
        </w:rPr>
        <w:footnoteReference w:customMarkFollows="1" w:id="30"/>
        <w:t>31</w:t>
      </w:r>
      <w:r w:rsidRPr="009F3DC7">
        <w:rPr>
          <w:rFonts w:ascii="GHEA Grapalat" w:hAnsi="GHEA Grapalat"/>
        </w:rPr>
        <w:t>.</w:t>
      </w:r>
    </w:p>
    <w:p w:rsidR="00BB28C8" w:rsidRPr="009F3DC7" w:rsidRDefault="00BB28C8" w:rsidP="0085243E">
      <w:pPr>
        <w:widowControl w:val="0"/>
        <w:tabs>
          <w:tab w:val="left" w:pos="1134"/>
        </w:tabs>
        <w:spacing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85243E">
      <w:pPr>
        <w:widowControl w:val="0"/>
        <w:tabs>
          <w:tab w:val="left" w:pos="1134"/>
        </w:tabs>
        <w:spacing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 xml:space="preserve">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862ABD">
        <w:rPr>
          <w:rFonts w:ascii="GHEA Grapalat" w:hAnsi="GHEA Grapalat"/>
          <w:spacing w:val="-4"/>
        </w:rPr>
        <w:lastRenderedPageBreak/>
        <w:t>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85243E">
      <w:pPr>
        <w:widowControl w:val="0"/>
        <w:tabs>
          <w:tab w:val="left" w:pos="1134"/>
        </w:tabs>
        <w:spacing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85243E">
      <w:pPr>
        <w:widowControl w:val="0"/>
        <w:tabs>
          <w:tab w:val="left" w:pos="1134"/>
        </w:tabs>
        <w:spacing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85243E">
      <w:pPr>
        <w:widowControl w:val="0"/>
        <w:tabs>
          <w:tab w:val="left" w:pos="1276"/>
        </w:tabs>
        <w:spacing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85243E">
      <w:pPr>
        <w:widowControl w:val="0"/>
        <w:tabs>
          <w:tab w:val="left" w:pos="1276"/>
        </w:tabs>
        <w:spacing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85243E">
      <w:pPr>
        <w:widowControl w:val="0"/>
        <w:tabs>
          <w:tab w:val="left" w:pos="1134"/>
        </w:tabs>
        <w:spacing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85243E">
      <w:pPr>
        <w:widowControl w:val="0"/>
        <w:tabs>
          <w:tab w:val="left" w:pos="1134"/>
        </w:tabs>
        <w:spacing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85243E">
      <w:pPr>
        <w:widowControl w:val="0"/>
        <w:tabs>
          <w:tab w:val="left" w:pos="1134"/>
        </w:tabs>
        <w:spacing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af6"/>
          <w:rFonts w:ascii="GHEA Grapalat" w:hAnsi="GHEA Grapalat"/>
        </w:rPr>
        <w:footnoteReference w:customMarkFollows="1" w:id="31"/>
        <w:t>32</w:t>
      </w:r>
      <w:r w:rsidRPr="009F3DC7">
        <w:rPr>
          <w:rFonts w:ascii="GHEA Grapalat" w:hAnsi="GHEA Grapalat"/>
        </w:rPr>
        <w:t>.</w:t>
      </w:r>
    </w:p>
    <w:p w:rsidR="00BB28C8" w:rsidRPr="009F3DC7" w:rsidRDefault="00BB28C8" w:rsidP="0085243E">
      <w:pPr>
        <w:widowControl w:val="0"/>
        <w:tabs>
          <w:tab w:val="left" w:pos="1134"/>
        </w:tabs>
        <w:spacing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af6"/>
          <w:rFonts w:ascii="GHEA Grapalat" w:hAnsi="GHEA Grapalat"/>
        </w:rPr>
        <w:footnoteReference w:customMarkFollows="1" w:id="32"/>
        <w:t>33</w:t>
      </w:r>
      <w:r w:rsidRPr="009F3DC7">
        <w:rPr>
          <w:rFonts w:ascii="GHEA Grapalat" w:hAnsi="GHEA Grapalat"/>
        </w:rPr>
        <w:t>.</w:t>
      </w:r>
    </w:p>
    <w:p w:rsidR="00BB28C8" w:rsidRPr="00124BE9" w:rsidRDefault="00BB28C8" w:rsidP="0085243E">
      <w:pPr>
        <w:widowControl w:val="0"/>
        <w:tabs>
          <w:tab w:val="left" w:pos="1134"/>
        </w:tabs>
        <w:spacing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w:t>
      </w:r>
      <w:r w:rsidRPr="009F3DC7">
        <w:rPr>
          <w:rFonts w:ascii="GHEA Grapalat" w:hAnsi="GHEA Grapalat"/>
        </w:rPr>
        <w:lastRenderedPageBreak/>
        <w:t>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85243E">
      <w:pPr>
        <w:widowControl w:val="0"/>
        <w:tabs>
          <w:tab w:val="left" w:pos="1134"/>
        </w:tabs>
        <w:spacing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85243E">
      <w:pPr>
        <w:widowControl w:val="0"/>
        <w:spacing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85243E">
      <w:pPr>
        <w:widowControl w:val="0"/>
        <w:tabs>
          <w:tab w:val="left" w:pos="1276"/>
        </w:tabs>
        <w:spacing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85243E">
      <w:pPr>
        <w:widowControl w:val="0"/>
        <w:tabs>
          <w:tab w:val="left" w:pos="1276"/>
        </w:tabs>
        <w:spacing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85243E">
      <w:pPr>
        <w:widowControl w:val="0"/>
        <w:tabs>
          <w:tab w:val="left" w:pos="1276"/>
        </w:tabs>
        <w:spacing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85243E">
      <w:pPr>
        <w:widowControl w:val="0"/>
        <w:tabs>
          <w:tab w:val="left" w:pos="1276"/>
        </w:tabs>
        <w:spacing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85243E">
      <w:pPr>
        <w:widowControl w:val="0"/>
        <w:tabs>
          <w:tab w:val="left" w:pos="1276"/>
        </w:tabs>
        <w:spacing w:line="353" w:lineRule="auto"/>
        <w:ind w:firstLine="567"/>
        <w:jc w:val="both"/>
        <w:rPr>
          <w:rFonts w:ascii="GHEA Grapalat" w:hAnsi="GHEA Grapalat"/>
        </w:rPr>
      </w:pPr>
      <w:r w:rsidRPr="009F3DC7">
        <w:rPr>
          <w:rFonts w:ascii="GHEA Grapalat" w:hAnsi="GHEA Grapalat"/>
        </w:rPr>
        <w:lastRenderedPageBreak/>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85243E" w:rsidRDefault="00BB28C8" w:rsidP="0085243E">
      <w:pPr>
        <w:widowControl w:val="0"/>
        <w:tabs>
          <w:tab w:val="left" w:pos="1276"/>
        </w:tabs>
        <w:spacing w:line="353" w:lineRule="auto"/>
        <w:ind w:firstLine="567"/>
        <w:jc w:val="both"/>
        <w:rPr>
          <w:rFonts w:ascii="GHEA Grapalat" w:hAnsi="GHEA Grapalat"/>
          <w:b/>
        </w:rPr>
      </w:pPr>
      <w:r w:rsidRPr="0085243E">
        <w:rPr>
          <w:rFonts w:ascii="GHEA Grapalat" w:hAnsi="GHEA Grapalat"/>
          <w:b/>
        </w:rPr>
        <w:t>8.15.</w:t>
      </w:r>
      <w:r w:rsidRPr="0085243E">
        <w:rPr>
          <w:rFonts w:ascii="GHEA Grapalat" w:hAnsi="GHEA Grapalat"/>
          <w:b/>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4E3919" w:rsidRPr="0085243E">
        <w:rPr>
          <w:rFonts w:ascii="GHEA Grapalat" w:hAnsi="GHEA Grapalat"/>
          <w:b/>
        </w:rPr>
        <w:t xml:space="preserve">двадцатипятикратный </w:t>
      </w:r>
      <w:r w:rsidRPr="0085243E">
        <w:rPr>
          <w:rFonts w:ascii="GHEA Grapalat" w:hAnsi="GHEA Grapalat"/>
          <w:b/>
        </w:rPr>
        <w:t>кратный размер базовой единицы закупок, то Заказчиком будет заключенo соглашение в случае, если представленн</w:t>
      </w:r>
      <w:r w:rsidR="00F005EE" w:rsidRPr="0085243E">
        <w:rPr>
          <w:rFonts w:ascii="GHEA Grapalat" w:hAnsi="GHEA Grapalat"/>
          <w:b/>
        </w:rPr>
        <w:t>ые</w:t>
      </w:r>
      <w:r w:rsidRPr="0085243E">
        <w:rPr>
          <w:rFonts w:ascii="GHEA Grapalat" w:hAnsi="GHEA Grapalat"/>
          <w:b/>
        </w:rPr>
        <w:t xml:space="preserve"> Подрядчиком в виде неустойки обеспечени</w:t>
      </w:r>
      <w:r w:rsidR="00F005EE" w:rsidRPr="0085243E">
        <w:rPr>
          <w:rFonts w:ascii="GHEA Grapalat" w:hAnsi="GHEA Grapalat"/>
          <w:b/>
        </w:rPr>
        <w:t>я</w:t>
      </w:r>
      <w:r w:rsidRPr="0085243E">
        <w:rPr>
          <w:rFonts w:ascii="GHEA Grapalat" w:hAnsi="GHEA Grapalat"/>
          <w:b/>
        </w:rPr>
        <w:t xml:space="preserve"> </w:t>
      </w:r>
      <w:r w:rsidR="00F005EE" w:rsidRPr="0085243E">
        <w:rPr>
          <w:rFonts w:ascii="GHEA Grapalat" w:hAnsi="GHEA Grapalat"/>
          <w:b/>
        </w:rPr>
        <w:t xml:space="preserve">квалификации и </w:t>
      </w:r>
      <w:r w:rsidRPr="0085243E">
        <w:rPr>
          <w:rFonts w:ascii="GHEA Grapalat" w:hAnsi="GHEA Grapalat"/>
          <w:b/>
        </w:rPr>
        <w:t>договора в размере предусмотренных финансовых средств заменя</w:t>
      </w:r>
      <w:r w:rsidR="00C3050C" w:rsidRPr="0085243E">
        <w:rPr>
          <w:rFonts w:ascii="GHEA Grapalat" w:hAnsi="GHEA Grapalat"/>
          <w:b/>
        </w:rPr>
        <w:t>ю</w:t>
      </w:r>
      <w:r w:rsidRPr="0085243E">
        <w:rPr>
          <w:rFonts w:ascii="GHEA Grapalat" w:hAnsi="GHEA Grapalat"/>
          <w:b/>
        </w:rPr>
        <w:t>тся б гарантией или наличными деньгами, с учетом требований абзаца "б" подпункта 1</w:t>
      </w:r>
      <w:r w:rsidR="00F005EE" w:rsidRPr="0085243E">
        <w:rPr>
          <w:rFonts w:ascii="GHEA Grapalat" w:hAnsi="GHEA Grapalat"/>
          <w:b/>
        </w:rPr>
        <w:t>7</w:t>
      </w:r>
      <w:r w:rsidRPr="0085243E">
        <w:rPr>
          <w:rFonts w:ascii="GHEA Grapalat" w:hAnsi="GHEA Grapalat"/>
          <w:b/>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85243E">
        <w:rPr>
          <w:rFonts w:ascii="GHEA Grapalat" w:hAnsi="GHEA Grapalat"/>
          <w:b/>
        </w:rPr>
        <w:t>й квалификации и</w:t>
      </w:r>
      <w:r w:rsidRPr="0085243E">
        <w:rPr>
          <w:rFonts w:ascii="GHEA Grapalat" w:hAnsi="GHEA Grapalat"/>
          <w:b/>
        </w:rPr>
        <w:t xml:space="preserve"> договора представленн</w:t>
      </w:r>
      <w:r w:rsidR="00DD559B" w:rsidRPr="0085243E">
        <w:rPr>
          <w:rFonts w:ascii="GHEA Grapalat" w:hAnsi="GHEA Grapalat"/>
          <w:b/>
        </w:rPr>
        <w:t>ых</w:t>
      </w:r>
      <w:r w:rsidRPr="0085243E">
        <w:rPr>
          <w:rFonts w:ascii="GHEA Grapalat" w:hAnsi="GHEA Grapalat"/>
          <w:b/>
        </w:rPr>
        <w:t xml:space="preserve"> в виде неустойки, также представляет Заказчику нов</w:t>
      </w:r>
      <w:r w:rsidR="003937C5" w:rsidRPr="0085243E">
        <w:rPr>
          <w:rFonts w:ascii="GHEA Grapalat" w:hAnsi="GHEA Grapalat"/>
          <w:b/>
        </w:rPr>
        <w:t>ые</w:t>
      </w:r>
      <w:r w:rsidRPr="0085243E">
        <w:rPr>
          <w:rFonts w:ascii="GHEA Grapalat" w:hAnsi="GHEA Grapalat"/>
          <w:b/>
        </w:rPr>
        <w:t xml:space="preserve"> обеспечени</w:t>
      </w:r>
      <w:r w:rsidR="003937C5" w:rsidRPr="0085243E">
        <w:rPr>
          <w:rFonts w:ascii="GHEA Grapalat" w:hAnsi="GHEA Grapalat"/>
          <w:b/>
        </w:rPr>
        <w:t xml:space="preserve">я </w:t>
      </w:r>
      <w:r w:rsidRPr="0085243E">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85243E">
        <w:rPr>
          <w:rStyle w:val="af6"/>
          <w:rFonts w:ascii="GHEA Grapalat" w:hAnsi="GHEA Grapalat"/>
          <w:b/>
        </w:rPr>
        <w:footnoteReference w:customMarkFollows="1" w:id="33"/>
        <w:t>34</w:t>
      </w:r>
    </w:p>
    <w:p w:rsidR="00BB28C8" w:rsidRPr="00B02C77" w:rsidRDefault="00BB28C8" w:rsidP="0085243E">
      <w:pPr>
        <w:widowControl w:val="0"/>
        <w:tabs>
          <w:tab w:val="left" w:pos="1276"/>
        </w:tabs>
        <w:spacing w:line="353" w:lineRule="auto"/>
        <w:ind w:firstLine="567"/>
        <w:jc w:val="both"/>
        <w:rPr>
          <w:rFonts w:ascii="GHEA Grapalat" w:hAnsi="GHEA Grapalat"/>
        </w:rPr>
      </w:pPr>
    </w:p>
    <w:p w:rsidR="00BB28C8" w:rsidRPr="009F3DC7" w:rsidRDefault="00BB28C8" w:rsidP="0085243E">
      <w:pPr>
        <w:widowControl w:val="0"/>
        <w:spacing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85243E">
            <w:pPr>
              <w:widowControl w:val="0"/>
              <w:spacing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85243E">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85243E">
            <w:pPr>
              <w:widowControl w:val="0"/>
              <w:spacing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85243E">
            <w:pPr>
              <w:widowControl w:val="0"/>
              <w:spacing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85243E">
            <w:pPr>
              <w:widowControl w:val="0"/>
              <w:spacing w:line="360" w:lineRule="auto"/>
              <w:jc w:val="center"/>
              <w:rPr>
                <w:rFonts w:ascii="GHEA Grapalat" w:hAnsi="GHEA Grapalat"/>
              </w:rPr>
            </w:pPr>
          </w:p>
        </w:tc>
        <w:tc>
          <w:tcPr>
            <w:tcW w:w="4343" w:type="dxa"/>
          </w:tcPr>
          <w:p w:rsidR="00BB28C8" w:rsidRPr="009F3DC7" w:rsidRDefault="00BB28C8" w:rsidP="0085243E">
            <w:pPr>
              <w:widowControl w:val="0"/>
              <w:spacing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85243E">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85243E">
            <w:pPr>
              <w:widowControl w:val="0"/>
              <w:spacing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85243E">
            <w:pPr>
              <w:widowControl w:val="0"/>
              <w:spacing w:line="360" w:lineRule="auto"/>
              <w:jc w:val="center"/>
              <w:rPr>
                <w:rFonts w:ascii="GHEA Grapalat" w:hAnsi="GHEA Grapalat"/>
              </w:rPr>
            </w:pPr>
            <w:r w:rsidRPr="009F3DC7">
              <w:rPr>
                <w:rFonts w:ascii="GHEA Grapalat" w:hAnsi="GHEA Grapalat"/>
              </w:rPr>
              <w:t>М. П.</w:t>
            </w:r>
          </w:p>
        </w:tc>
      </w:tr>
    </w:tbl>
    <w:p w:rsidR="00BB28C8" w:rsidRDefault="00BB28C8" w:rsidP="0085243E">
      <w:pPr>
        <w:widowControl w:val="0"/>
        <w:tabs>
          <w:tab w:val="left" w:pos="1276"/>
        </w:tabs>
        <w:spacing w:line="360" w:lineRule="auto"/>
        <w:ind w:firstLine="567"/>
        <w:jc w:val="both"/>
        <w:rPr>
          <w:rFonts w:ascii="GHEA Grapalat" w:hAnsi="GHEA Grapalat"/>
          <w:i/>
          <w:lang w:val="en-US"/>
        </w:rPr>
      </w:pPr>
    </w:p>
    <w:p w:rsidR="00BB28C8" w:rsidRPr="009F3DC7" w:rsidRDefault="00BB28C8" w:rsidP="0085243E">
      <w:pPr>
        <w:widowControl w:val="0"/>
        <w:tabs>
          <w:tab w:val="left" w:pos="1276"/>
        </w:tabs>
        <w:spacing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85243E">
      <w:pPr>
        <w:widowControl w:val="0"/>
        <w:spacing w:line="360" w:lineRule="auto"/>
        <w:ind w:firstLine="567"/>
        <w:rPr>
          <w:rFonts w:ascii="GHEA Grapalat" w:hAnsi="GHEA Grapalat"/>
          <w:i/>
        </w:rPr>
      </w:pPr>
      <w:r w:rsidRPr="009F3DC7">
        <w:rPr>
          <w:rFonts w:ascii="GHEA Grapalat" w:hAnsi="GHEA Grapalat"/>
        </w:rPr>
        <w:br w:type="page"/>
      </w:r>
    </w:p>
    <w:p w:rsidR="00BB28C8" w:rsidRPr="009F3DC7" w:rsidRDefault="00BB28C8" w:rsidP="0085243E">
      <w:pPr>
        <w:widowControl w:val="0"/>
        <w:spacing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85243E">
      <w:pPr>
        <w:widowControl w:val="0"/>
        <w:spacing w:line="360" w:lineRule="auto"/>
        <w:ind w:firstLine="567"/>
        <w:jc w:val="right"/>
        <w:rPr>
          <w:rFonts w:ascii="GHEA Grapalat" w:hAnsi="GHEA Grapalat" w:cs="Arial"/>
          <w:i/>
        </w:rPr>
      </w:pPr>
      <w:r w:rsidRPr="009F3DC7">
        <w:rPr>
          <w:rFonts w:ascii="GHEA Grapalat" w:hAnsi="GHEA Grapalat"/>
        </w:rPr>
        <w:t>к Договору под кодом</w:t>
      </w:r>
      <w:r w:rsidR="0085243E" w:rsidRPr="0085243E">
        <w:rPr>
          <w:rFonts w:ascii="GHEA Grapalat" w:hAnsi="GHEA Grapalat"/>
        </w:rPr>
        <w:t xml:space="preserve"> </w:t>
      </w:r>
      <w:r w:rsidR="0085243E" w:rsidRPr="00BF4CE2">
        <w:rPr>
          <w:rFonts w:ascii="GHEA Grapalat" w:hAnsi="GHEA Grapalat"/>
          <w:i/>
          <w:sz w:val="20"/>
          <w:szCs w:val="20"/>
          <w:lang w:val="af-ZA"/>
        </w:rPr>
        <w:t>«</w:t>
      </w:r>
      <w:r w:rsidR="0085243E" w:rsidRPr="00BF4CE2">
        <w:rPr>
          <w:rFonts w:ascii="GHEA Grapalat" w:hAnsi="GHEA Grapalat"/>
          <w:b/>
          <w:i/>
          <w:sz w:val="20"/>
          <w:szCs w:val="20"/>
          <w:lang w:val="af-ZA"/>
        </w:rPr>
        <w:t>ՀՀ-ԿՄԲՀ-ԲՄԱՇՁԲ-21/7</w:t>
      </w:r>
      <w:r w:rsidR="004A07C6">
        <w:rPr>
          <w:rFonts w:ascii="GHEA Grapalat" w:hAnsi="GHEA Grapalat"/>
          <w:b/>
          <w:i/>
          <w:sz w:val="20"/>
          <w:szCs w:val="20"/>
          <w:lang w:val="af-ZA"/>
        </w:rPr>
        <w:t>5</w:t>
      </w:r>
      <w:r w:rsidR="0085243E" w:rsidRPr="00BF4CE2">
        <w:rPr>
          <w:rFonts w:ascii="GHEA Grapalat" w:hAnsi="GHEA Grapalat"/>
          <w:i/>
          <w:sz w:val="20"/>
          <w:szCs w:val="20"/>
          <w:lang w:val="af-ZA"/>
        </w:rPr>
        <w:t>»</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85243E">
      <w:pPr>
        <w:widowControl w:val="0"/>
        <w:spacing w:line="360" w:lineRule="auto"/>
        <w:ind w:firstLine="567"/>
        <w:jc w:val="center"/>
        <w:rPr>
          <w:rFonts w:ascii="GHEA Grapalat" w:hAnsi="GHEA Grapalat"/>
          <w:b/>
        </w:rPr>
      </w:pPr>
    </w:p>
    <w:p w:rsidR="00BB28C8" w:rsidRPr="009F3DC7" w:rsidRDefault="008B56A4" w:rsidP="0085243E">
      <w:pPr>
        <w:widowControl w:val="0"/>
        <w:spacing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85243E">
      <w:pPr>
        <w:widowControl w:val="0"/>
        <w:spacing w:line="360" w:lineRule="auto"/>
        <w:ind w:firstLine="567"/>
        <w:jc w:val="right"/>
        <w:rPr>
          <w:rFonts w:ascii="GHEA Grapalat" w:hAnsi="GHEA Grapalat"/>
          <w:i/>
        </w:rPr>
      </w:pPr>
    </w:p>
    <w:p w:rsidR="00BB28C8" w:rsidRDefault="00BB28C8" w:rsidP="0085243E">
      <w:pPr>
        <w:widowControl w:val="0"/>
        <w:spacing w:line="360" w:lineRule="auto"/>
        <w:ind w:firstLine="567"/>
        <w:jc w:val="center"/>
        <w:rPr>
          <w:rFonts w:ascii="Sylfaen" w:hAnsi="Sylfaen"/>
          <w:lang w:val="hy-AM"/>
        </w:rPr>
      </w:pPr>
      <w:r w:rsidRPr="009F3DC7">
        <w:rPr>
          <w:rFonts w:ascii="GHEA Grapalat" w:hAnsi="GHEA Grapalat"/>
          <w:b/>
        </w:rPr>
        <w:t>ВЫПОЛНЕНИЯ РАБОТ</w:t>
      </w:r>
      <w:r w:rsidRPr="009F3DC7">
        <w:rPr>
          <w:rFonts w:ascii="GHEA Grapalat" w:hAnsi="GHEA Grapalat"/>
        </w:rPr>
        <w:t xml:space="preserve"> "</w:t>
      </w:r>
      <w:r w:rsidR="0085243E" w:rsidRPr="0085243E">
        <w:t xml:space="preserve"> </w:t>
      </w:r>
      <w:r w:rsidR="0085243E" w:rsidRPr="0085243E">
        <w:rPr>
          <w:rFonts w:ascii="GHEA Grapalat" w:hAnsi="GHEA Grapalat"/>
        </w:rPr>
        <w:t xml:space="preserve">СТРОИТЕЛЬСТВО НОВОГО ДЕТСКОГО САДА ОБЩИНЫ БАЛАОВИТ КОТАЙКСКОГО МАРЗА РА </w:t>
      </w:r>
      <w:r w:rsidRPr="009F3DC7">
        <w:rPr>
          <w:rFonts w:ascii="GHEA Grapalat" w:hAnsi="GHEA Grapalat"/>
        </w:rPr>
        <w:t>"</w:t>
      </w:r>
    </w:p>
    <w:tbl>
      <w:tblPr>
        <w:tblW w:w="11340" w:type="dxa"/>
        <w:tblInd w:w="-1026" w:type="dxa"/>
        <w:tblLook w:val="04A0" w:firstRow="1" w:lastRow="0" w:firstColumn="1" w:lastColumn="0" w:noHBand="0" w:noVBand="1"/>
      </w:tblPr>
      <w:tblGrid>
        <w:gridCol w:w="518"/>
        <w:gridCol w:w="5578"/>
        <w:gridCol w:w="1275"/>
        <w:gridCol w:w="1209"/>
        <w:gridCol w:w="1343"/>
        <w:gridCol w:w="1417"/>
      </w:tblGrid>
      <w:tr w:rsidR="00B25584" w:rsidRPr="00B25584" w:rsidTr="00B25584">
        <w:trPr>
          <w:trHeight w:val="360"/>
        </w:trPr>
        <w:tc>
          <w:tcPr>
            <w:tcW w:w="11340" w:type="dxa"/>
            <w:gridSpan w:val="6"/>
            <w:tcBorders>
              <w:top w:val="nil"/>
              <w:left w:val="nil"/>
              <w:bottom w:val="nil"/>
              <w:right w:val="nil"/>
            </w:tcBorders>
            <w:shd w:val="clear" w:color="auto" w:fill="auto"/>
            <w:noWrap/>
            <w:vAlign w:val="center"/>
            <w:hideMark/>
          </w:tcPr>
          <w:p w:rsidR="00B25584" w:rsidRPr="00B25584" w:rsidRDefault="00B25584" w:rsidP="00B25584">
            <w:pPr>
              <w:jc w:val="center"/>
              <w:rPr>
                <w:rFonts w:ascii="GHEA Grapalat" w:hAnsi="GHEA Grapalat" w:cs="Arial"/>
                <w:b/>
                <w:bCs/>
                <w:lang w:val="hy-AM" w:eastAsia="hy-AM" w:bidi="ar-SA"/>
              </w:rPr>
            </w:pPr>
            <w:r w:rsidRPr="00B25584">
              <w:rPr>
                <w:rFonts w:ascii="GHEA Grapalat" w:hAnsi="GHEA Grapalat" w:cs="Arial"/>
                <w:b/>
                <w:bCs/>
                <w:lang w:val="hy-AM" w:eastAsia="hy-AM" w:bidi="ar-SA"/>
              </w:rPr>
              <w:t>Смета строительных работ детского сада общины Балаовит Котайкского региона РА</w:t>
            </w:r>
          </w:p>
        </w:tc>
      </w:tr>
      <w:tr w:rsidR="00B25584" w:rsidRPr="00B25584" w:rsidTr="00B25584">
        <w:trPr>
          <w:trHeight w:val="300"/>
        </w:trPr>
        <w:tc>
          <w:tcPr>
            <w:tcW w:w="518" w:type="dxa"/>
            <w:tcBorders>
              <w:top w:val="nil"/>
              <w:left w:val="nil"/>
              <w:bottom w:val="nil"/>
              <w:right w:val="nil"/>
            </w:tcBorders>
            <w:shd w:val="clear" w:color="auto" w:fill="auto"/>
            <w:noWrap/>
            <w:vAlign w:val="center"/>
            <w:hideMark/>
          </w:tcPr>
          <w:p w:rsidR="00B25584" w:rsidRPr="00B25584" w:rsidRDefault="00B25584" w:rsidP="00B25584">
            <w:pPr>
              <w:jc w:val="right"/>
              <w:rPr>
                <w:rFonts w:ascii="GHEA Grapalat" w:hAnsi="GHEA Grapalat"/>
                <w:sz w:val="20"/>
                <w:szCs w:val="20"/>
                <w:lang w:val="hy-AM" w:eastAsia="hy-AM" w:bidi="ar-SA"/>
              </w:rPr>
            </w:pPr>
          </w:p>
        </w:tc>
        <w:tc>
          <w:tcPr>
            <w:tcW w:w="5578" w:type="dxa"/>
            <w:tcBorders>
              <w:top w:val="nil"/>
              <w:left w:val="nil"/>
              <w:bottom w:val="nil"/>
              <w:right w:val="nil"/>
            </w:tcBorders>
            <w:shd w:val="clear" w:color="auto" w:fill="auto"/>
            <w:vAlign w:val="center"/>
            <w:hideMark/>
          </w:tcPr>
          <w:p w:rsidR="00B25584" w:rsidRPr="00B25584" w:rsidRDefault="00B25584" w:rsidP="00B25584">
            <w:pPr>
              <w:jc w:val="center"/>
              <w:rPr>
                <w:rFonts w:ascii="GHEA Grapalat" w:hAnsi="GHEA Grapalat"/>
                <w:sz w:val="20"/>
                <w:szCs w:val="20"/>
                <w:lang w:val="hy-AM" w:eastAsia="hy-AM" w:bidi="ar-SA"/>
              </w:rPr>
            </w:pPr>
          </w:p>
        </w:tc>
        <w:tc>
          <w:tcPr>
            <w:tcW w:w="1275" w:type="dxa"/>
            <w:tcBorders>
              <w:top w:val="nil"/>
              <w:left w:val="nil"/>
              <w:bottom w:val="nil"/>
              <w:right w:val="nil"/>
            </w:tcBorders>
            <w:shd w:val="clear" w:color="auto" w:fill="auto"/>
            <w:noWrap/>
            <w:vAlign w:val="center"/>
            <w:hideMark/>
          </w:tcPr>
          <w:p w:rsidR="00B25584" w:rsidRPr="00B25584" w:rsidRDefault="00B25584" w:rsidP="00B25584">
            <w:pPr>
              <w:rPr>
                <w:rFonts w:ascii="GHEA Grapalat" w:hAnsi="GHEA Grapalat"/>
                <w:sz w:val="20"/>
                <w:szCs w:val="20"/>
                <w:lang w:val="hy-AM" w:eastAsia="hy-AM" w:bidi="ar-SA"/>
              </w:rPr>
            </w:pPr>
          </w:p>
        </w:tc>
        <w:tc>
          <w:tcPr>
            <w:tcW w:w="1209" w:type="dxa"/>
            <w:tcBorders>
              <w:top w:val="nil"/>
              <w:left w:val="nil"/>
              <w:bottom w:val="nil"/>
              <w:right w:val="nil"/>
            </w:tcBorders>
            <w:shd w:val="clear" w:color="auto" w:fill="auto"/>
            <w:noWrap/>
            <w:vAlign w:val="center"/>
            <w:hideMark/>
          </w:tcPr>
          <w:p w:rsidR="00B25584" w:rsidRPr="00B25584" w:rsidRDefault="00B25584" w:rsidP="00B25584">
            <w:pPr>
              <w:jc w:val="center"/>
              <w:rPr>
                <w:rFonts w:ascii="GHEA Grapalat" w:hAnsi="GHEA Grapalat"/>
                <w:sz w:val="20"/>
                <w:szCs w:val="20"/>
                <w:lang w:val="hy-AM" w:eastAsia="hy-AM" w:bidi="ar-SA"/>
              </w:rPr>
            </w:pPr>
          </w:p>
        </w:tc>
        <w:tc>
          <w:tcPr>
            <w:tcW w:w="1343" w:type="dxa"/>
            <w:tcBorders>
              <w:top w:val="nil"/>
              <w:left w:val="nil"/>
              <w:bottom w:val="nil"/>
              <w:right w:val="nil"/>
            </w:tcBorders>
            <w:shd w:val="clear" w:color="auto" w:fill="auto"/>
            <w:noWrap/>
            <w:vAlign w:val="center"/>
            <w:hideMark/>
          </w:tcPr>
          <w:p w:rsidR="00B25584" w:rsidRPr="00B25584" w:rsidRDefault="00B25584" w:rsidP="00B25584">
            <w:pPr>
              <w:jc w:val="right"/>
              <w:rPr>
                <w:rFonts w:ascii="GHEA Grapalat" w:hAnsi="GHEA Grapalat"/>
                <w:sz w:val="20"/>
                <w:szCs w:val="20"/>
                <w:lang w:val="hy-AM" w:eastAsia="hy-AM" w:bidi="ar-SA"/>
              </w:rPr>
            </w:pPr>
          </w:p>
        </w:tc>
        <w:tc>
          <w:tcPr>
            <w:tcW w:w="1417" w:type="dxa"/>
            <w:tcBorders>
              <w:top w:val="nil"/>
              <w:left w:val="nil"/>
              <w:bottom w:val="nil"/>
              <w:right w:val="nil"/>
            </w:tcBorders>
            <w:shd w:val="clear" w:color="auto" w:fill="auto"/>
            <w:noWrap/>
            <w:vAlign w:val="center"/>
            <w:hideMark/>
          </w:tcPr>
          <w:p w:rsidR="00B25584" w:rsidRPr="00B25584" w:rsidRDefault="00B25584" w:rsidP="00B25584">
            <w:pPr>
              <w:jc w:val="center"/>
              <w:rPr>
                <w:rFonts w:ascii="GHEA Grapalat" w:hAnsi="GHEA Grapalat"/>
                <w:sz w:val="20"/>
                <w:szCs w:val="20"/>
                <w:lang w:val="hy-AM" w:eastAsia="hy-AM" w:bidi="ar-SA"/>
              </w:rPr>
            </w:pPr>
          </w:p>
        </w:tc>
      </w:tr>
      <w:tr w:rsidR="00B25584" w:rsidRPr="00B25584" w:rsidTr="00B25584">
        <w:trPr>
          <w:trHeight w:val="900"/>
        </w:trPr>
        <w:tc>
          <w:tcPr>
            <w:tcW w:w="5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25584" w:rsidRPr="00B25584" w:rsidRDefault="00B25584" w:rsidP="00B25584">
            <w:pPr>
              <w:jc w:val="center"/>
              <w:rPr>
                <w:rFonts w:ascii="GHEA Grapalat" w:hAnsi="GHEA Grapalat"/>
                <w:b/>
                <w:bCs/>
                <w:sz w:val="18"/>
                <w:szCs w:val="18"/>
                <w:lang w:val="hy-AM" w:eastAsia="hy-AM" w:bidi="ar-SA"/>
              </w:rPr>
            </w:pPr>
            <w:r w:rsidRPr="00B25584">
              <w:rPr>
                <w:rFonts w:ascii="GHEA Grapalat" w:hAnsi="GHEA Grapalat"/>
                <w:b/>
                <w:bCs/>
                <w:sz w:val="18"/>
                <w:szCs w:val="18"/>
                <w:lang w:val="hy-AM" w:eastAsia="hy-AM" w:bidi="ar-SA"/>
              </w:rPr>
              <w:t>№ п/п</w:t>
            </w:r>
          </w:p>
        </w:tc>
        <w:tc>
          <w:tcPr>
            <w:tcW w:w="5578" w:type="dxa"/>
            <w:tcBorders>
              <w:top w:val="single" w:sz="4" w:space="0" w:color="auto"/>
              <w:left w:val="nil"/>
              <w:bottom w:val="single" w:sz="4" w:space="0" w:color="auto"/>
              <w:right w:val="single" w:sz="4" w:space="0" w:color="auto"/>
            </w:tcBorders>
            <w:shd w:val="clear" w:color="000000" w:fill="FFFFFF"/>
            <w:vAlign w:val="center"/>
            <w:hideMark/>
          </w:tcPr>
          <w:p w:rsidR="00B25584" w:rsidRPr="00B25584" w:rsidRDefault="00B25584" w:rsidP="00B25584">
            <w:pPr>
              <w:jc w:val="center"/>
              <w:rPr>
                <w:rFonts w:ascii="GHEA Grapalat" w:hAnsi="GHEA Grapalat"/>
                <w:b/>
                <w:bCs/>
                <w:sz w:val="18"/>
                <w:szCs w:val="18"/>
                <w:lang w:val="hy-AM" w:eastAsia="hy-AM" w:bidi="ar-SA"/>
              </w:rPr>
            </w:pPr>
            <w:r w:rsidRPr="00B25584">
              <w:rPr>
                <w:rFonts w:ascii="GHEA Grapalat" w:hAnsi="GHEA Grapalat"/>
                <w:b/>
                <w:bCs/>
                <w:sz w:val="18"/>
                <w:szCs w:val="18"/>
                <w:lang w:val="hy-AM" w:eastAsia="hy-AM" w:bidi="ar-SA"/>
              </w:rPr>
              <w:t>Наименование работ и затрат</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B25584" w:rsidRPr="00B25584" w:rsidRDefault="00B25584" w:rsidP="00B25584">
            <w:pPr>
              <w:jc w:val="center"/>
              <w:rPr>
                <w:rFonts w:ascii="GHEA Grapalat" w:hAnsi="GHEA Grapalat"/>
                <w:b/>
                <w:bCs/>
                <w:sz w:val="18"/>
                <w:szCs w:val="18"/>
                <w:lang w:val="hy-AM" w:eastAsia="hy-AM" w:bidi="ar-SA"/>
              </w:rPr>
            </w:pPr>
            <w:r w:rsidRPr="00B25584">
              <w:rPr>
                <w:rFonts w:ascii="GHEA Grapalat" w:hAnsi="GHEA Grapalat"/>
                <w:b/>
                <w:bCs/>
                <w:sz w:val="18"/>
                <w:szCs w:val="18"/>
                <w:lang w:val="hy-AM" w:eastAsia="hy-AM" w:bidi="ar-SA"/>
              </w:rPr>
              <w:t>Единица измерения</w:t>
            </w:r>
          </w:p>
        </w:tc>
        <w:tc>
          <w:tcPr>
            <w:tcW w:w="1209" w:type="dxa"/>
            <w:tcBorders>
              <w:top w:val="single" w:sz="4" w:space="0" w:color="auto"/>
              <w:left w:val="nil"/>
              <w:bottom w:val="single" w:sz="4" w:space="0" w:color="auto"/>
              <w:right w:val="single" w:sz="4" w:space="0" w:color="auto"/>
            </w:tcBorders>
            <w:shd w:val="clear" w:color="000000" w:fill="FFFFFF"/>
            <w:vAlign w:val="center"/>
            <w:hideMark/>
          </w:tcPr>
          <w:p w:rsidR="00B25584" w:rsidRPr="00B25584" w:rsidRDefault="00B25584" w:rsidP="00B25584">
            <w:pPr>
              <w:jc w:val="right"/>
              <w:rPr>
                <w:rFonts w:ascii="GHEA Grapalat" w:hAnsi="GHEA Grapalat"/>
                <w:b/>
                <w:bCs/>
                <w:sz w:val="18"/>
                <w:szCs w:val="18"/>
                <w:lang w:val="hy-AM" w:eastAsia="hy-AM" w:bidi="ar-SA"/>
              </w:rPr>
            </w:pPr>
            <w:r w:rsidRPr="00B25584">
              <w:rPr>
                <w:rFonts w:ascii="GHEA Grapalat" w:hAnsi="GHEA Grapalat"/>
                <w:b/>
                <w:bCs/>
                <w:sz w:val="18"/>
                <w:szCs w:val="18"/>
                <w:lang w:val="hy-AM" w:eastAsia="hy-AM" w:bidi="ar-SA"/>
              </w:rPr>
              <w:t>Количество</w:t>
            </w:r>
          </w:p>
        </w:tc>
        <w:tc>
          <w:tcPr>
            <w:tcW w:w="1343" w:type="dxa"/>
            <w:tcBorders>
              <w:top w:val="single" w:sz="4" w:space="0" w:color="auto"/>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Общая стоимость единицы, тысяча драм</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Общая стоимость единицы, тысяча драм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6 </w:t>
            </w:r>
          </w:p>
        </w:tc>
      </w:tr>
      <w:tr w:rsidR="00B25584" w:rsidRPr="00B25584" w:rsidTr="00B25584">
        <w:trPr>
          <w:trHeight w:val="300"/>
        </w:trPr>
        <w:tc>
          <w:tcPr>
            <w:tcW w:w="7371" w:type="dxa"/>
            <w:gridSpan w:val="3"/>
            <w:tcBorders>
              <w:top w:val="single" w:sz="4" w:space="0" w:color="auto"/>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I. ОТДЕЛОЧНЫЕ РАБОТЫ     </w:t>
            </w:r>
          </w:p>
        </w:tc>
        <w:tc>
          <w:tcPr>
            <w:tcW w:w="1209"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343" w:type="dxa"/>
            <w:tcBorders>
              <w:top w:val="nil"/>
              <w:left w:val="nil"/>
              <w:bottom w:val="single" w:sz="4" w:space="0" w:color="auto"/>
              <w:right w:val="nil"/>
            </w:tcBorders>
            <w:shd w:val="clear" w:color="auto" w:fill="auto"/>
            <w:noWrap/>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15"/>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Перегородка из легкобетонных блоков: 400х200х200 мм</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nil"/>
              <w:right w:val="single" w:sz="4" w:space="0" w:color="auto"/>
            </w:tcBorders>
            <w:shd w:val="clear" w:color="auto" w:fill="auto"/>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26.800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5578" w:type="dxa"/>
            <w:tcBorders>
              <w:top w:val="nil"/>
              <w:left w:val="nil"/>
              <w:bottom w:val="nil"/>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Перегородка из легкобетонных блоков: 400х200х100 мм</w:t>
            </w:r>
          </w:p>
        </w:tc>
        <w:tc>
          <w:tcPr>
            <w:tcW w:w="1275" w:type="dxa"/>
            <w:tcBorders>
              <w:top w:val="nil"/>
              <w:left w:val="nil"/>
              <w:bottom w:val="nil"/>
              <w:right w:val="nil"/>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single" w:sz="4" w:space="0" w:color="auto"/>
              <w:left w:val="single" w:sz="4" w:space="0" w:color="auto"/>
              <w:bottom w:val="nil"/>
              <w:right w:val="single" w:sz="4" w:space="0" w:color="auto"/>
            </w:tcBorders>
            <w:shd w:val="clear" w:color="auto" w:fill="auto"/>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2.500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w:t>
            </w:r>
          </w:p>
        </w:tc>
        <w:tc>
          <w:tcPr>
            <w:tcW w:w="5578" w:type="dxa"/>
            <w:tcBorders>
              <w:top w:val="single" w:sz="4" w:space="0" w:color="auto"/>
              <w:left w:val="nil"/>
              <w:bottom w:val="nil"/>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Армирование перегородок: Ø8AIc</w:t>
            </w:r>
          </w:p>
        </w:tc>
        <w:tc>
          <w:tcPr>
            <w:tcW w:w="1275" w:type="dxa"/>
            <w:tcBorders>
              <w:top w:val="single" w:sz="4" w:space="0" w:color="auto"/>
              <w:left w:val="nil"/>
              <w:bottom w:val="nil"/>
              <w:right w:val="nil"/>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single" w:sz="4" w:space="0" w:color="auto"/>
              <w:left w:val="single" w:sz="4" w:space="0" w:color="auto"/>
              <w:bottom w:val="nil"/>
              <w:right w:val="single" w:sz="4" w:space="0" w:color="auto"/>
            </w:tcBorders>
            <w:shd w:val="clear" w:color="auto" w:fill="auto"/>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0.457</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w:t>
            </w:r>
          </w:p>
        </w:tc>
        <w:tc>
          <w:tcPr>
            <w:tcW w:w="5578" w:type="dxa"/>
            <w:tcBorders>
              <w:top w:val="single" w:sz="4" w:space="0" w:color="auto"/>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Оштукатуривание стен гипсовым раствором</w:t>
            </w:r>
          </w:p>
        </w:tc>
        <w:tc>
          <w:tcPr>
            <w:tcW w:w="1275" w:type="dxa"/>
            <w:tcBorders>
              <w:top w:val="single" w:sz="4" w:space="0" w:color="auto"/>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8.267</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Оштукатуривание стен ц/п раствором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3.36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Оштукатуривание потолка гипсовым раствором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5.961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Оштукатуривание плоских дверей и окон гипсовым раствором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0.318</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Оштукатуривание плоских порогов дверей и окон ц/п раствором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0.202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9</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Выполнение ровного слоя цемента  d = 30 мм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 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5.902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Укладка матовой плитки на пол из керамогранита</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2.18</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11</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керамической настенной плитки</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1.76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12</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керамического кронштейна d = 100 мм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0.164</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13</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подвесного потолка h = 2650 мм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0.449</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14</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пластикового подоконника шириной 400 мм.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14.8</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15</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Латексная штукатурка стен, в том числе дверей и подоконнико</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10.42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16</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Покраска потолка латексом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4.742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17</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Конструкция пола из ламината 10 мм, включая пластиковую черепицу</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2.543</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18</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базальтовых плит 30 мм.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103</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19</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Цементно-песчаная декоративная штукатурка для стен (с мраморным щебнем)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111.3</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lastRenderedPageBreak/>
              <w:t>20</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Покраска фасадов латексом, в том числе потолка парадного входа</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1.152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21</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алюминиевых перил, в том числе лестниц и пандус</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37.5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5578" w:type="dxa"/>
            <w:tcBorders>
              <w:top w:val="nil"/>
              <w:left w:val="single" w:sz="4" w:space="0" w:color="auto"/>
              <w:bottom w:val="single" w:sz="4" w:space="0" w:color="auto"/>
              <w:right w:val="single" w:sz="4" w:space="0" w:color="auto"/>
            </w:tcBorders>
            <w:shd w:val="clear" w:color="000000" w:fill="F2F2F2"/>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Итого:                                                    13.1%</w:t>
            </w:r>
          </w:p>
        </w:tc>
        <w:tc>
          <w:tcPr>
            <w:tcW w:w="1275" w:type="dxa"/>
            <w:tcBorders>
              <w:top w:val="nil"/>
              <w:left w:val="nil"/>
              <w:bottom w:val="single" w:sz="4" w:space="0" w:color="auto"/>
              <w:right w:val="nil"/>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209" w:type="dxa"/>
            <w:tcBorders>
              <w:top w:val="nil"/>
              <w:left w:val="single" w:sz="4" w:space="0" w:color="auto"/>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343"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00"/>
        </w:trPr>
        <w:tc>
          <w:tcPr>
            <w:tcW w:w="7371" w:type="dxa"/>
            <w:gridSpan w:val="3"/>
            <w:tcBorders>
              <w:top w:val="single" w:sz="4" w:space="0" w:color="auto"/>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II. ВНЕШНИЕ СТРОИТЕЛЬНЫЕ РАБОТЫ     </w:t>
            </w:r>
          </w:p>
        </w:tc>
        <w:tc>
          <w:tcPr>
            <w:tcW w:w="1209"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343" w:type="dxa"/>
            <w:tcBorders>
              <w:top w:val="nil"/>
              <w:left w:val="nil"/>
              <w:bottom w:val="single" w:sz="4" w:space="0" w:color="auto"/>
              <w:right w:val="nil"/>
            </w:tcBorders>
            <w:shd w:val="clear" w:color="auto" w:fill="auto"/>
            <w:noWrap/>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Горизонтальная гидроизоляция под стены ц/п добавлением гидроизоляционного материала</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w:t>
            </w:r>
            <w:r w:rsidRPr="00B25584">
              <w:rPr>
                <w:rFonts w:ascii="GHEA Grapalat" w:hAnsi="GHEA Grapalat" w:cs="Arial"/>
                <w:sz w:val="20"/>
                <w:szCs w:val="20"/>
                <w:vertAlign w:val="superscript"/>
                <w:lang w:val="hy-AM" w:eastAsia="hy-AM" w:bidi="ar-SA"/>
              </w:rPr>
              <w:t>2</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0.68</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15"/>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Слой туфа на внешних стенах</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99.6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Армирование стен арматурной сеткой</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0.94</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15"/>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Армирование A-I:</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1.035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Цементно-песчаная декоративная штукатурка для стен (с мраморным щебнем)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253</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Оштукатуривание плоских порогов дверей и окон ц/п раствором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0.261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Обшивка откосов, наружной лестницы и пандуса базальтовыми плитами 30 мм / d = 3 мм Bp</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7.95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подоконника шириной 300 мм с базальтовыми плитами</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9.6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5578" w:type="dxa"/>
            <w:tcBorders>
              <w:top w:val="nil"/>
              <w:left w:val="single" w:sz="4" w:space="0" w:color="auto"/>
              <w:bottom w:val="single" w:sz="4" w:space="0" w:color="auto"/>
              <w:right w:val="single" w:sz="4" w:space="0" w:color="auto"/>
            </w:tcBorders>
            <w:shd w:val="clear" w:color="000000" w:fill="F2F2F2"/>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Итого:                                                        4.6%</w:t>
            </w:r>
          </w:p>
        </w:tc>
        <w:tc>
          <w:tcPr>
            <w:tcW w:w="1275" w:type="dxa"/>
            <w:tcBorders>
              <w:top w:val="nil"/>
              <w:left w:val="nil"/>
              <w:bottom w:val="single" w:sz="4" w:space="0" w:color="auto"/>
              <w:right w:val="nil"/>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209" w:type="dxa"/>
            <w:tcBorders>
              <w:top w:val="nil"/>
              <w:left w:val="single" w:sz="4" w:space="0" w:color="auto"/>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343"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570"/>
        </w:trPr>
        <w:tc>
          <w:tcPr>
            <w:tcW w:w="7371" w:type="dxa"/>
            <w:gridSpan w:val="3"/>
            <w:tcBorders>
              <w:top w:val="single" w:sz="4" w:space="0" w:color="auto"/>
              <w:left w:val="single" w:sz="4" w:space="0" w:color="auto"/>
              <w:bottom w:val="single" w:sz="4" w:space="0" w:color="auto"/>
              <w:right w:val="nil"/>
            </w:tcBorders>
            <w:shd w:val="clear" w:color="auto" w:fill="auto"/>
            <w:vAlign w:val="center"/>
            <w:hideMark/>
          </w:tcPr>
          <w:p w:rsidR="00B25584" w:rsidRPr="00B25584" w:rsidRDefault="00B25584" w:rsidP="00B25584">
            <w:pPr>
              <w:jc w:val="cente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III. ОСНОВЫ MGH -1,2,3,4,5, КОЛОННЫ, ТИРАЖИ,  ПЛИТА ДЛЯ ПОКРЫТИЕ, ТКАНИ, ПОЛ</w:t>
            </w:r>
          </w:p>
        </w:tc>
        <w:tc>
          <w:tcPr>
            <w:tcW w:w="1209" w:type="dxa"/>
            <w:tcBorders>
              <w:top w:val="nil"/>
              <w:left w:val="nil"/>
              <w:bottom w:val="single" w:sz="4" w:space="0" w:color="auto"/>
              <w:right w:val="nil"/>
            </w:tcBorders>
            <w:shd w:val="clear" w:color="auto" w:fill="auto"/>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343" w:type="dxa"/>
            <w:tcBorders>
              <w:top w:val="nil"/>
              <w:left w:val="nil"/>
              <w:bottom w:val="single" w:sz="4" w:space="0" w:color="auto"/>
              <w:right w:val="nil"/>
            </w:tcBorders>
            <w:shd w:val="clear" w:color="auto" w:fill="auto"/>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Предварительное выравнивание площади механизмом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17.04</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15"/>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Обработка почвы IV класса экскаватором</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120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Обработка почвы экскаватором IV класса с погрузкой на самосвал</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250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Удаление лишнего грунта на расстояние 5 км.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475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15"/>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Обработка почвы класса III вручную</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0.25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Почвопокровное покрытие с гравием / основания /</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1.85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15"/>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Бетонный подготовительный слой B-10</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22.93</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Строительство железобетонного ленточного фундамента марки B-12,5.</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78.9</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9</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Выполнение монолитных фундаментов ж/ б из бетона класса В20 МГХ -1,2,3,4,5</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103.79</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Армирование А-500с</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3.426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11</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Армирование А-240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2.204</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12</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Вертикальная двухслойная гидроизоляция наружных поверхностей фундаментов битумной шпаклевкой.</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1.86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15"/>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13</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Выполнение монолитных  ж/ б колонн Б-25</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16.9</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14</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Армирование А-500с</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1.22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15</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Армирование А-240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0.63</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15"/>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16</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Реализация монолитных ж/ б примитивов В-25</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56.74</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17</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Армирование А-500с</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8.564</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w:t>
            </w:r>
            <w:r w:rsidRPr="00B25584">
              <w:rPr>
                <w:rFonts w:ascii="GHEA Grapalat" w:hAnsi="GHEA Grapalat" w:cs="Arial"/>
                <w:sz w:val="20"/>
                <w:szCs w:val="20"/>
                <w:lang w:val="hy-AM" w:eastAsia="hy-AM" w:bidi="ar-SA"/>
              </w:rPr>
              <w:lastRenderedPageBreak/>
              <w:t xml:space="preserve">-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lastRenderedPageBreak/>
              <w:t>18</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Армирование А-240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2.554</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15"/>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19</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Строительство монолитного железобетонного покрытия B-25</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92.46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20</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Армирование А-500с</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13.824</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21</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Армирование А-240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0.928</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15"/>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22</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Выполнение монолитного железобетонного заграждения B20</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6.96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23</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Армирование А-500с</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0.468</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24</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Армирование А-240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0.216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25</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Арматура А-240 (сеть)</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0.082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15"/>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26</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Погрузка  грунта на самосвал,  механизмом для об.засыпки</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1000м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0.23</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27</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Перевозка  грунта  для об.засыпки с 5км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418</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15"/>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28</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Обратная засыпка грунта механизмом</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1000м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0.23</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15"/>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29</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Послойная тромбовка грунта / с водой /</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1.85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30</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Тромбовка грунта песчанно-гравийем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15"/>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31</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Выполнение бетонного пола В10</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28.04</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32</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Армирование пола</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3.61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33</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Армирование А-500с</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0.51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34</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Армирование А-240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15"/>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35</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Выполнение бетонного пола В10</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28.04</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36</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Строительство железобетонного ленточного фундамента марки Б-12,5.</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6.75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15"/>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37</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Внедрение железобетонного пояса класса B20.</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5.4</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38</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Армирование А-500с</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0.164</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39</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Армирование А-240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0.11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5578" w:type="dxa"/>
            <w:tcBorders>
              <w:top w:val="nil"/>
              <w:left w:val="nil"/>
              <w:bottom w:val="single" w:sz="4" w:space="0" w:color="auto"/>
              <w:right w:val="single" w:sz="4" w:space="0" w:color="auto"/>
            </w:tcBorders>
            <w:shd w:val="clear" w:color="000000" w:fill="F2F2F2"/>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Итого:                                                      45.3%</w:t>
            </w:r>
          </w:p>
        </w:tc>
        <w:tc>
          <w:tcPr>
            <w:tcW w:w="1275" w:type="dxa"/>
            <w:tcBorders>
              <w:top w:val="nil"/>
              <w:left w:val="nil"/>
              <w:bottom w:val="single" w:sz="4" w:space="0" w:color="auto"/>
              <w:right w:val="nil"/>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209" w:type="dxa"/>
            <w:tcBorders>
              <w:top w:val="nil"/>
              <w:left w:val="single" w:sz="4" w:space="0" w:color="auto"/>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w:t>
            </w:r>
          </w:p>
        </w:tc>
        <w:tc>
          <w:tcPr>
            <w:tcW w:w="1343"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00"/>
        </w:trPr>
        <w:tc>
          <w:tcPr>
            <w:tcW w:w="7371" w:type="dxa"/>
            <w:gridSpan w:val="3"/>
            <w:tcBorders>
              <w:top w:val="single" w:sz="4" w:space="0" w:color="auto"/>
              <w:left w:val="single" w:sz="4" w:space="0" w:color="auto"/>
              <w:bottom w:val="single" w:sz="4" w:space="0" w:color="auto"/>
              <w:right w:val="nil"/>
            </w:tcBorders>
            <w:shd w:val="clear" w:color="auto" w:fill="auto"/>
            <w:vAlign w:val="center"/>
            <w:hideMark/>
          </w:tcPr>
          <w:p w:rsidR="00B25584" w:rsidRPr="00B25584" w:rsidRDefault="00B25584" w:rsidP="00B25584">
            <w:pPr>
              <w:jc w:val="cente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IV.КРЫША</w:t>
            </w:r>
          </w:p>
        </w:tc>
        <w:tc>
          <w:tcPr>
            <w:tcW w:w="1209" w:type="dxa"/>
            <w:tcBorders>
              <w:top w:val="nil"/>
              <w:left w:val="nil"/>
              <w:bottom w:val="single" w:sz="4" w:space="0" w:color="auto"/>
              <w:right w:val="nil"/>
            </w:tcBorders>
            <w:shd w:val="clear" w:color="auto" w:fill="auto"/>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343" w:type="dxa"/>
            <w:tcBorders>
              <w:top w:val="nil"/>
              <w:left w:val="nil"/>
              <w:bottom w:val="single" w:sz="4" w:space="0" w:color="auto"/>
              <w:right w:val="nil"/>
            </w:tcBorders>
            <w:shd w:val="clear" w:color="auto" w:fill="auto"/>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15"/>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деревянной конструкции</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20.2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Изготовление желоба из оцинкованного крашеного листа d = 0,5 мм вместе с настилом.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0.516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Изготовление вентиляционного окна</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 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0.04</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d = Монтаж водопроводных труб из цветного оцинкованного листового металла из труб h = 3 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комп.</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Цветная черепица - листовая кровля 0,5 мм с трубами из цветного оцинкованного листа 0,5 мм, с трубой</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Устройство теплоизоляционного слоя из пенокомплекса.</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631.3</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lastRenderedPageBreak/>
              <w:t>7</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Утепление кровли одним слоем клееного рубероида с битумной шпаклевкой.</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6.313</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Ц/б разглаживающий слой 25 мм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6.41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9</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Облицовка киви оцинкованным листом 0,5 мм: h = 400мм и h = 200мм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0.373</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15"/>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Огнезащитная защита деревянной кровельной конструкции</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20.2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11</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Противопожарная и антисептическая защита крыши</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5578" w:type="dxa"/>
            <w:tcBorders>
              <w:top w:val="nil"/>
              <w:left w:val="nil"/>
              <w:bottom w:val="single" w:sz="4" w:space="0" w:color="auto"/>
              <w:right w:val="single" w:sz="4" w:space="0" w:color="auto"/>
            </w:tcBorders>
            <w:shd w:val="clear" w:color="000000" w:fill="F2F2F2"/>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Итого:                                                  13%</w:t>
            </w:r>
          </w:p>
        </w:tc>
        <w:tc>
          <w:tcPr>
            <w:tcW w:w="1275" w:type="dxa"/>
            <w:tcBorders>
              <w:top w:val="nil"/>
              <w:left w:val="nil"/>
              <w:bottom w:val="single" w:sz="4" w:space="0" w:color="auto"/>
              <w:right w:val="nil"/>
            </w:tcBorders>
            <w:shd w:val="clear" w:color="000000" w:fill="F2F2F2"/>
            <w:noWrap/>
            <w:vAlign w:val="center"/>
            <w:hideMark/>
          </w:tcPr>
          <w:p w:rsidR="00B25584" w:rsidRPr="00B25584" w:rsidRDefault="00B25584" w:rsidP="00B25584">
            <w:pPr>
              <w:jc w:val="cente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209" w:type="dxa"/>
            <w:tcBorders>
              <w:top w:val="nil"/>
              <w:left w:val="single" w:sz="4" w:space="0" w:color="auto"/>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343"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00"/>
        </w:trPr>
        <w:tc>
          <w:tcPr>
            <w:tcW w:w="7371" w:type="dxa"/>
            <w:gridSpan w:val="3"/>
            <w:tcBorders>
              <w:top w:val="single" w:sz="4" w:space="0" w:color="auto"/>
              <w:left w:val="single" w:sz="4" w:space="0" w:color="auto"/>
              <w:bottom w:val="single" w:sz="4" w:space="0" w:color="auto"/>
              <w:right w:val="nil"/>
            </w:tcBorders>
            <w:shd w:val="clear" w:color="auto" w:fill="auto"/>
            <w:noWrap/>
            <w:vAlign w:val="bottom"/>
            <w:hideMark/>
          </w:tcPr>
          <w:p w:rsidR="00B25584" w:rsidRPr="00B25584" w:rsidRDefault="00B25584" w:rsidP="00B25584">
            <w:pPr>
              <w:jc w:val="cente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V. ВНУТРЕННОЕ ВОДОСНАБЖЕНИЕ</w:t>
            </w:r>
          </w:p>
        </w:tc>
        <w:tc>
          <w:tcPr>
            <w:tcW w:w="1209" w:type="dxa"/>
            <w:tcBorders>
              <w:top w:val="nil"/>
              <w:left w:val="nil"/>
              <w:bottom w:val="single" w:sz="4" w:space="0" w:color="auto"/>
              <w:right w:val="nil"/>
            </w:tcBorders>
            <w:shd w:val="clear" w:color="auto" w:fill="auto"/>
            <w:noWrap/>
            <w:vAlign w:val="bottom"/>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343" w:type="dxa"/>
            <w:tcBorders>
              <w:top w:val="nil"/>
              <w:left w:val="nil"/>
              <w:bottom w:val="single" w:sz="4" w:space="0" w:color="auto"/>
              <w:right w:val="nil"/>
            </w:tcBorders>
            <w:shd w:val="clear" w:color="auto" w:fill="auto"/>
            <w:noWrap/>
            <w:vAlign w:val="bottom"/>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для сварки полипропиленовых труб de63, Pn10m, для холодной воды</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кв.м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полипропиленовой трубы сварной де32, Pn10atm, для холодной воды</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кв.м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28</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полипропиленовой трубы сварной де25, Pn10atm, для холодной воды</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кв.м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13</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полипропиленовой трубы сварной де20, Pn10atm, для холодной воды</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кв.м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полипропиленовой трубы сварной де32, Pn10atm, для горячей воды</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кв.м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33</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полипропиленовой трубы сварной де25, Pn10atm, для горячей воды</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кв.м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полипропиленовой трубы сварной де20, Pn10atm, для горячей воды</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кв.м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29</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шарового крана de32</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9</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шарового крана de20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Муфта полипропиленовая резьбовая de32</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11</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Муфта полипропиленовая резьбовая de20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84</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12</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Переходник полипропиленовый для холодной воды de63 / de32</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13</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Переход полипропиленовый для холодной воды de32 / de25</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14</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Переход полипропиленовый для холодной воды de25 / de20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15</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Реле горячей воды полипропиленовое de32 / de25</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16</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Реле горячей воды полипропиленовое de32 / de20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17</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Реле горячей воды полипропиленовое de25 / de20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18</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тройников и полипропиленовых отводов для холодной воды de32, de25, de20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 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19</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тройников полипропиленовых колен для горячей воды de32, de25, de20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 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4.4</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20</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Труба полипропиленовая и фитинги для холодной воды de63-de20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21</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Полипропиленовые трубы и детали соединительные для горячей воды de63-de20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22</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Детали для крепления труб</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150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23</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кожуха стальной трубы F108x3</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24</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Проверка системы холодного водоснабжения</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0.82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25</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Тестирование системы горячего водоснабжения</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0.7</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26</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Очистка системы холодного водоснабжения и дезинфекция</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0.082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27</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Очистка системы холодного водоснабжения и дезинфекция</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0.07</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5578" w:type="dxa"/>
            <w:tcBorders>
              <w:top w:val="nil"/>
              <w:left w:val="nil"/>
              <w:bottom w:val="single" w:sz="4" w:space="0" w:color="auto"/>
              <w:right w:val="single" w:sz="4" w:space="0" w:color="auto"/>
            </w:tcBorders>
            <w:shd w:val="clear" w:color="000000" w:fill="F2F2F2"/>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Итого:                                                            0.8%</w:t>
            </w:r>
          </w:p>
        </w:tc>
        <w:tc>
          <w:tcPr>
            <w:tcW w:w="1275" w:type="dxa"/>
            <w:tcBorders>
              <w:top w:val="nil"/>
              <w:left w:val="nil"/>
              <w:bottom w:val="single" w:sz="4" w:space="0" w:color="auto"/>
              <w:right w:val="nil"/>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209" w:type="dxa"/>
            <w:tcBorders>
              <w:top w:val="nil"/>
              <w:left w:val="single" w:sz="4" w:space="0" w:color="auto"/>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343"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00"/>
        </w:trPr>
        <w:tc>
          <w:tcPr>
            <w:tcW w:w="7371" w:type="dxa"/>
            <w:gridSpan w:val="3"/>
            <w:tcBorders>
              <w:top w:val="single" w:sz="4" w:space="0" w:color="auto"/>
              <w:left w:val="single" w:sz="4" w:space="0" w:color="auto"/>
              <w:bottom w:val="single" w:sz="4" w:space="0" w:color="auto"/>
              <w:right w:val="nil"/>
            </w:tcBorders>
            <w:shd w:val="clear" w:color="auto" w:fill="auto"/>
            <w:noWrap/>
            <w:vAlign w:val="bottom"/>
            <w:hideMark/>
          </w:tcPr>
          <w:p w:rsidR="00B25584" w:rsidRPr="00B25584" w:rsidRDefault="00B25584" w:rsidP="00B25584">
            <w:pPr>
              <w:jc w:val="cente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VI. ВНУТРЕННАЯ КАНАЛИЗАЦИЯ</w:t>
            </w:r>
          </w:p>
        </w:tc>
        <w:tc>
          <w:tcPr>
            <w:tcW w:w="1209" w:type="dxa"/>
            <w:tcBorders>
              <w:top w:val="nil"/>
              <w:left w:val="nil"/>
              <w:bottom w:val="single" w:sz="4" w:space="0" w:color="auto"/>
              <w:right w:val="nil"/>
            </w:tcBorders>
            <w:shd w:val="clear" w:color="auto" w:fill="auto"/>
            <w:noWrap/>
            <w:vAlign w:val="bottom"/>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343" w:type="dxa"/>
            <w:tcBorders>
              <w:top w:val="nil"/>
              <w:left w:val="nil"/>
              <w:bottom w:val="single" w:sz="4" w:space="0" w:color="auto"/>
              <w:right w:val="nil"/>
            </w:tcBorders>
            <w:shd w:val="clear" w:color="auto" w:fill="auto"/>
            <w:noWrap/>
            <w:vAlign w:val="bottom"/>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детского керамического туалета с умывальником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комп.</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детской керамической мойки</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комп.</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детского душа</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комп.</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керамического унитаза с умывальником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комп.</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керамической мойки</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комп.</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полипропиленовой трубы поперечного сечения Ф150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полипропиленовой широкой трубы Ф100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95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полипропиленовой широкой трубы Ф50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9</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кожуха стальной трубы F325x4</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Проточная установка d = 50 мм алюминий</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9</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11</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резьбовых частей полипропиленовых широких труб Ф150-50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 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12</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Чекер F100: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13</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Системное тестирование</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1.49</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5578" w:type="dxa"/>
            <w:tcBorders>
              <w:top w:val="nil"/>
              <w:left w:val="nil"/>
              <w:bottom w:val="single" w:sz="4" w:space="0" w:color="auto"/>
              <w:right w:val="single" w:sz="4" w:space="0" w:color="auto"/>
            </w:tcBorders>
            <w:shd w:val="clear" w:color="000000" w:fill="F2F2F2"/>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Итого:                                                            1.1%</w:t>
            </w:r>
          </w:p>
        </w:tc>
        <w:tc>
          <w:tcPr>
            <w:tcW w:w="1275" w:type="dxa"/>
            <w:tcBorders>
              <w:top w:val="nil"/>
              <w:left w:val="nil"/>
              <w:bottom w:val="single" w:sz="4" w:space="0" w:color="auto"/>
              <w:right w:val="nil"/>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209" w:type="dxa"/>
            <w:tcBorders>
              <w:top w:val="nil"/>
              <w:left w:val="single" w:sz="4" w:space="0" w:color="auto"/>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343"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00"/>
        </w:trPr>
        <w:tc>
          <w:tcPr>
            <w:tcW w:w="7371" w:type="dxa"/>
            <w:gridSpan w:val="3"/>
            <w:tcBorders>
              <w:top w:val="single" w:sz="4" w:space="0" w:color="auto"/>
              <w:left w:val="single" w:sz="4" w:space="0" w:color="auto"/>
              <w:bottom w:val="single" w:sz="4" w:space="0" w:color="auto"/>
              <w:right w:val="nil"/>
            </w:tcBorders>
            <w:shd w:val="clear" w:color="auto" w:fill="auto"/>
            <w:noWrap/>
            <w:vAlign w:val="bottom"/>
            <w:hideMark/>
          </w:tcPr>
          <w:p w:rsidR="00B25584" w:rsidRPr="00B25584" w:rsidRDefault="00B25584" w:rsidP="00B25584">
            <w:pPr>
              <w:jc w:val="cente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VII. ВНУТРЕННЕЕ ОТОПЛЕНИЕ</w:t>
            </w:r>
          </w:p>
        </w:tc>
        <w:tc>
          <w:tcPr>
            <w:tcW w:w="1209" w:type="dxa"/>
            <w:tcBorders>
              <w:top w:val="nil"/>
              <w:left w:val="nil"/>
              <w:bottom w:val="single" w:sz="4" w:space="0" w:color="auto"/>
              <w:right w:val="nil"/>
            </w:tcBorders>
            <w:shd w:val="clear" w:color="auto" w:fill="auto"/>
            <w:noWrap/>
            <w:vAlign w:val="bottom"/>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343" w:type="dxa"/>
            <w:tcBorders>
              <w:top w:val="nil"/>
              <w:left w:val="nil"/>
              <w:bottom w:val="single" w:sz="4" w:space="0" w:color="auto"/>
              <w:right w:val="nil"/>
            </w:tcBorders>
            <w:shd w:val="clear" w:color="auto" w:fill="auto"/>
            <w:noWrap/>
            <w:vAlign w:val="bottom"/>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газового отопительного котла мощностью Q = 24 кВт / час.</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алюминиевых радиаторов отопления</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экм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79.2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регулирующего клапана на радиаторы отопления</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38</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заглушки радиатора отопления</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38</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винтового автоматического вентилятора на радиаторы отопления</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38</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Dy = 20мм. Переход полипропиленовый (американка)</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Подвеска для радиатора отопления</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полипропиленовой трубы Dy = 40x5 мм PN10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кв.м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9</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полипропиленовой трубы Dy = 32x4 мм PN10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кв.м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полипропиленовой трубы Dy = 25x3,25 мм PN10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кв.м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202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11</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полипропиленовой трубы Dy = 20x3,0мм PN10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кв.м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53</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12</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Dy = 25-20 мм  полипропиленовый переход</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13</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Dy = подвеска для полипропиленовых труб диаметром 40 мм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14</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Dy = подвеска для полипропиленовых труб диаметром 25 мм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120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15</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Dy = подвеска для полипропиленовых труб диаметром 20 мм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16</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клапана полипропиленового диаметром 25 мм.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17</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клапана обратного полипропиленового диаметром Dy-16 мм.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18</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клапана полипропиленового диаметром Ду-16 мм.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19</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фильтра диаметром Dy-25 мм.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20</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фильтра диаметром Dy-16 мм.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21</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тройников полипропиленовых</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 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6.8</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22</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Тройник полипропиленовый Ду-25-20-25</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48</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23</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Тройник полипропиленовый Ду-32-20-32</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24</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Тройник полипропиленовый Ду-25-40-25</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25</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Тройник полипропиленовый Ду-25-32-25</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26</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уголков полипропиленовых прессованных</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 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15.4</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27</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Пресс угловой полипропиленовый Dy-25</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28</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Пресс угловой полипропиленовый Dy-32</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29</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Пресс угловой полипропиленовый Dy-16</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30</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Фитинг Dy-32</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31</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Фитинг Dy-25</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32</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Фитинг Dy-20</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130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33</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Фитинг Dy-16</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34</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Открытие отверстий в перегородках D = 50 мм</w:t>
            </w:r>
          </w:p>
        </w:tc>
        <w:tc>
          <w:tcPr>
            <w:tcW w:w="1275" w:type="dxa"/>
            <w:tcBorders>
              <w:top w:val="nil"/>
              <w:left w:val="nil"/>
              <w:bottom w:val="single" w:sz="4" w:space="0" w:color="auto"/>
              <w:right w:val="nil"/>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 отверстие</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15"/>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35</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Ремонт дыр в перегородках</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0.15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15"/>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36</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Снос бетонного пола</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0.15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15"/>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37</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Конструкция бетонного пола</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0.15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38</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Гидравлическое испытание системы</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3.28</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5578" w:type="dxa"/>
            <w:tcBorders>
              <w:top w:val="nil"/>
              <w:left w:val="nil"/>
              <w:bottom w:val="single" w:sz="4" w:space="0" w:color="auto"/>
              <w:right w:val="single" w:sz="4" w:space="0" w:color="auto"/>
            </w:tcBorders>
            <w:shd w:val="clear" w:color="000000" w:fill="F2F2F2"/>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Итого:                                                            2.9%</w:t>
            </w:r>
          </w:p>
        </w:tc>
        <w:tc>
          <w:tcPr>
            <w:tcW w:w="1275" w:type="dxa"/>
            <w:tcBorders>
              <w:top w:val="nil"/>
              <w:left w:val="nil"/>
              <w:bottom w:val="single" w:sz="4" w:space="0" w:color="auto"/>
              <w:right w:val="nil"/>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209" w:type="dxa"/>
            <w:tcBorders>
              <w:top w:val="nil"/>
              <w:left w:val="single" w:sz="4" w:space="0" w:color="auto"/>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343"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00"/>
        </w:trPr>
        <w:tc>
          <w:tcPr>
            <w:tcW w:w="7371" w:type="dxa"/>
            <w:gridSpan w:val="3"/>
            <w:tcBorders>
              <w:top w:val="single" w:sz="4" w:space="0" w:color="auto"/>
              <w:left w:val="single" w:sz="4" w:space="0" w:color="auto"/>
              <w:bottom w:val="single" w:sz="4" w:space="0" w:color="auto"/>
              <w:right w:val="nil"/>
            </w:tcBorders>
            <w:shd w:val="clear" w:color="auto" w:fill="auto"/>
            <w:noWrap/>
            <w:vAlign w:val="bottom"/>
            <w:hideMark/>
          </w:tcPr>
          <w:p w:rsidR="00B25584" w:rsidRPr="00B25584" w:rsidRDefault="00B25584" w:rsidP="00B25584">
            <w:pPr>
              <w:jc w:val="cente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VIII. ВЕНТИЛЯЦИЯ</w:t>
            </w:r>
          </w:p>
        </w:tc>
        <w:tc>
          <w:tcPr>
            <w:tcW w:w="1209" w:type="dxa"/>
            <w:tcBorders>
              <w:top w:val="nil"/>
              <w:left w:val="nil"/>
              <w:bottom w:val="single" w:sz="4" w:space="0" w:color="auto"/>
              <w:right w:val="nil"/>
            </w:tcBorders>
            <w:shd w:val="clear" w:color="auto" w:fill="auto"/>
            <w:noWrap/>
            <w:vAlign w:val="bottom"/>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343" w:type="dxa"/>
            <w:tcBorders>
              <w:top w:val="nil"/>
              <w:left w:val="nil"/>
              <w:bottom w:val="single" w:sz="4" w:space="0" w:color="auto"/>
              <w:right w:val="nil"/>
            </w:tcBorders>
            <w:shd w:val="clear" w:color="auto" w:fill="auto"/>
            <w:noWrap/>
            <w:vAlign w:val="bottom"/>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384 м3 / ч 136 кухонного вентилятора (Hotpoint-Ariston HAH 65 F LB-384 или другие аналоговые параметры)</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9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2500 м3 / ч 140 низкого давления малой производительности, ключевой крышный вентилятор (BEHTK BKF 4E-350 однофазный или другой с аналоговыми параметрами)</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12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оцинкованного воздуховода толщиной 1,0 мм 150x150 мм (1,8 м-10 шт., 4,3 м-3 шт., 3,54 м-2 шт., 3 м-1 шт., 3,7 м-1 шт., 5,9 м-1 шт., 6,4 м-1 шт); 200х150 мм (10 м-1 шт, 4 м-1 шт); 250х200 мм (10м - 1 шт) и 350х300мм - 4,1м-2 / кухня /</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49</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Изоляция труб минеральной ватой толщиной 50 мм с коэффициентом уплотнения изоляционной фольги 1,24</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4.37</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Обертка воздуховодов из оцинкованного листа d = 1,0 мм для воздуховодов 17 и 18</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0.123</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дефлектора диаметром 350x300 мм.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регулирующего клапана 150х150 мм.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Отверстия в крыше 150 кровля 150х150 мм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 мест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0.3</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15"/>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9</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Заделка дыр в потолке ц/п раствором</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5578" w:type="dxa"/>
            <w:tcBorders>
              <w:top w:val="nil"/>
              <w:left w:val="nil"/>
              <w:bottom w:val="single" w:sz="4" w:space="0" w:color="auto"/>
              <w:right w:val="single" w:sz="4" w:space="0" w:color="auto"/>
            </w:tcBorders>
            <w:shd w:val="clear" w:color="000000" w:fill="F2F2F2"/>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Итого:                                                      1.5%</w:t>
            </w:r>
          </w:p>
        </w:tc>
        <w:tc>
          <w:tcPr>
            <w:tcW w:w="1275" w:type="dxa"/>
            <w:tcBorders>
              <w:top w:val="nil"/>
              <w:left w:val="nil"/>
              <w:bottom w:val="single" w:sz="4" w:space="0" w:color="auto"/>
              <w:right w:val="nil"/>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209" w:type="dxa"/>
            <w:tcBorders>
              <w:top w:val="nil"/>
              <w:left w:val="single" w:sz="4" w:space="0" w:color="auto"/>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343"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15"/>
        </w:trPr>
        <w:tc>
          <w:tcPr>
            <w:tcW w:w="7371" w:type="dxa"/>
            <w:gridSpan w:val="3"/>
            <w:tcBorders>
              <w:top w:val="single" w:sz="4" w:space="0" w:color="auto"/>
              <w:left w:val="single" w:sz="4" w:space="0" w:color="auto"/>
              <w:bottom w:val="single" w:sz="4" w:space="0" w:color="auto"/>
              <w:right w:val="nil"/>
            </w:tcBorders>
            <w:shd w:val="clear" w:color="auto" w:fill="auto"/>
            <w:vAlign w:val="center"/>
            <w:hideMark/>
          </w:tcPr>
          <w:p w:rsidR="00B25584" w:rsidRPr="00B25584" w:rsidRDefault="00B25584" w:rsidP="00B25584">
            <w:pPr>
              <w:jc w:val="cente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IX. Металлопластиковые двери и окна</w:t>
            </w:r>
          </w:p>
        </w:tc>
        <w:tc>
          <w:tcPr>
            <w:tcW w:w="1209" w:type="dxa"/>
            <w:tcBorders>
              <w:top w:val="nil"/>
              <w:left w:val="nil"/>
              <w:bottom w:val="single" w:sz="4" w:space="0" w:color="auto"/>
              <w:right w:val="nil"/>
            </w:tcBorders>
            <w:shd w:val="clear" w:color="auto" w:fill="auto"/>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343" w:type="dxa"/>
            <w:tcBorders>
              <w:top w:val="nil"/>
              <w:left w:val="nil"/>
              <w:bottom w:val="single" w:sz="4" w:space="0" w:color="auto"/>
              <w:right w:val="nil"/>
            </w:tcBorders>
            <w:shd w:val="clear" w:color="auto" w:fill="auto"/>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6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Алюминиевый оконный блок со стеклопакетом 6.0 см белого цвета, неоткрывающийся 4 + 4 мм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22.7</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дверей из алюминиевого профиля со стеклопакетом 4 + 4 мм белого цвета, 4,6 см, без термомоста</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21.9</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Металлопластиковый оконный блок со стеклопакетом 6,0 см белого цвета, проем 4 + 4 мм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Блок окон металлопластиковый белый 6,0 см со стеклопакетом 4 + 4 мм без открывания</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27.5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6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дверей из металлопластикового профиля со стеклопакетом 4 + 4 мм белого цвета, 4,6 см, без термомоста</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43.1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5578" w:type="dxa"/>
            <w:tcBorders>
              <w:top w:val="nil"/>
              <w:left w:val="single" w:sz="4" w:space="0" w:color="auto"/>
              <w:bottom w:val="single" w:sz="4" w:space="0" w:color="auto"/>
              <w:right w:val="single" w:sz="4" w:space="0" w:color="auto"/>
            </w:tcBorders>
            <w:shd w:val="clear" w:color="000000" w:fill="F2F2F2"/>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Итого:                                                        5.1%</w:t>
            </w:r>
          </w:p>
        </w:tc>
        <w:tc>
          <w:tcPr>
            <w:tcW w:w="1275" w:type="dxa"/>
            <w:tcBorders>
              <w:top w:val="nil"/>
              <w:left w:val="nil"/>
              <w:bottom w:val="single" w:sz="4" w:space="0" w:color="auto"/>
              <w:right w:val="nil"/>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209" w:type="dxa"/>
            <w:tcBorders>
              <w:top w:val="nil"/>
              <w:left w:val="single" w:sz="4" w:space="0" w:color="auto"/>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343"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00"/>
        </w:trPr>
        <w:tc>
          <w:tcPr>
            <w:tcW w:w="7371" w:type="dxa"/>
            <w:gridSpan w:val="3"/>
            <w:tcBorders>
              <w:top w:val="single" w:sz="4" w:space="0" w:color="auto"/>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X.  ОСВЕЩЕНИЯ</w:t>
            </w:r>
          </w:p>
        </w:tc>
        <w:tc>
          <w:tcPr>
            <w:tcW w:w="1209"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343" w:type="dxa"/>
            <w:tcBorders>
              <w:top w:val="nil"/>
              <w:left w:val="nil"/>
              <w:bottom w:val="single" w:sz="4" w:space="0" w:color="auto"/>
              <w:right w:val="nil"/>
            </w:tcBorders>
            <w:shd w:val="clear" w:color="auto" w:fill="auto"/>
            <w:noWrap/>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коробки ввода трехфазного автоматического выключателя 40А.</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 шт 30 Автоматическая 12-модульная входная установка 3-х фазного электрического щитка в шкафу</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светодиодного светильника на потолок, габариты / 609x116x99 / мм, мощность 1 x20 Вт.</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0.26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потолочной лампы 1x15 Вт со светодиодной лампой</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 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0.67</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Подвесной потолочный светильник с 1 лампой LED 1x7 Вт</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0.21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настенного светильника 1x11 Вт со светодиодной лампой</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 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0.07</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светового потока со встроенным аккумулятором 1х6 ватт</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230V 16A 2P / 3W (заземление) установка с двумя розетками</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0.16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9</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розетки заземления 220В 16А</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0.25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выключателя с замкнутым контуром на 10 А</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11</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биполярного переключателя замкнутой цепи на 16 А</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0.16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12</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Розеточная коробка для установки розеток, выключателей</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13</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Разделитель коробки</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14</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медного кабеля ВВГ-5х6 мм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15</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шланга диаметром Ф-25 мм.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17</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16</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шланга диаметром Ф-32 мм.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17</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ППВ-2х2,5 мм провод медный 2 типа с трубкой</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17</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18</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Натяжение медного провода типа ПВ-1х2,5 мм 2 типа</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17</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19</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Разработка траншеи с грунтовым механизмом III класса</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1000м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0.005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20</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заземляющих электродов (стальной уголок 50х5L = 2,5 м, ламинат 40х4-20 м) в траншее</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0.063</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21</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Уголок стальной 50х5</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22</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Листовая сталь 40х4</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23</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Заземление ламинированной стали 25х4 на стены</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0.0078</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24</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Ламинированная сталь 25х4</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25</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Механизм заполнения грунта</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1000м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0.005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5578" w:type="dxa"/>
            <w:tcBorders>
              <w:top w:val="nil"/>
              <w:left w:val="single" w:sz="4" w:space="0" w:color="auto"/>
              <w:bottom w:val="single" w:sz="4" w:space="0" w:color="auto"/>
              <w:right w:val="single" w:sz="4" w:space="0" w:color="auto"/>
            </w:tcBorders>
            <w:shd w:val="clear" w:color="000000" w:fill="F2F2F2"/>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Итого:                                                        3.3%</w:t>
            </w:r>
          </w:p>
        </w:tc>
        <w:tc>
          <w:tcPr>
            <w:tcW w:w="1275" w:type="dxa"/>
            <w:tcBorders>
              <w:top w:val="nil"/>
              <w:left w:val="nil"/>
              <w:bottom w:val="single" w:sz="4" w:space="0" w:color="auto"/>
              <w:right w:val="nil"/>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209" w:type="dxa"/>
            <w:tcBorders>
              <w:top w:val="nil"/>
              <w:left w:val="single" w:sz="4" w:space="0" w:color="auto"/>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343"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00"/>
        </w:trPr>
        <w:tc>
          <w:tcPr>
            <w:tcW w:w="7371" w:type="dxa"/>
            <w:gridSpan w:val="3"/>
            <w:tcBorders>
              <w:top w:val="single" w:sz="4" w:space="0" w:color="auto"/>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XI. ЗАБОР</w:t>
            </w:r>
          </w:p>
        </w:tc>
        <w:tc>
          <w:tcPr>
            <w:tcW w:w="1209"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343" w:type="dxa"/>
            <w:tcBorders>
              <w:top w:val="nil"/>
              <w:left w:val="nil"/>
              <w:bottom w:val="single" w:sz="4" w:space="0" w:color="auto"/>
              <w:right w:val="nil"/>
            </w:tcBorders>
            <w:shd w:val="clear" w:color="auto" w:fill="auto"/>
            <w:noWrap/>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Обработка почвы IV класса вручную</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0.32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Почвопокровное покрытие с гравием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0.46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Прямоугольные и Трубы круглого сечения, включая вставные части, конструкция ограждения</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3.155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Труба стальная 60х60х3</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88</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Труба стальная 25х25х3</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1549</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Труба стальная Ду = 102х3</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35.2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Вставить элемент 1,2</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0.1892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Выполнение тяжелого бетона класса В15</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24.2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9</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Выполнение из легкого бетона марки B7,5</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0.9</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Удаление пыли с металлических поверхностей</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213.5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11</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Обезжиривание металлических поверхностей бензином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2.135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12</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Предварительная окраска металлических поверхностей</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2.135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13</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Улучшенная масляная окраска металлических поверхностей</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2.135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5578" w:type="dxa"/>
            <w:tcBorders>
              <w:top w:val="nil"/>
              <w:left w:val="single" w:sz="4" w:space="0" w:color="auto"/>
              <w:bottom w:val="single" w:sz="4" w:space="0" w:color="auto"/>
              <w:right w:val="single" w:sz="4" w:space="0" w:color="auto"/>
            </w:tcBorders>
            <w:shd w:val="clear" w:color="000000" w:fill="F2F2F2"/>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Итого:                                                       3.6%</w:t>
            </w:r>
          </w:p>
        </w:tc>
        <w:tc>
          <w:tcPr>
            <w:tcW w:w="1275" w:type="dxa"/>
            <w:tcBorders>
              <w:top w:val="nil"/>
              <w:left w:val="nil"/>
              <w:bottom w:val="single" w:sz="4" w:space="0" w:color="auto"/>
              <w:right w:val="nil"/>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209" w:type="dxa"/>
            <w:tcBorders>
              <w:top w:val="nil"/>
              <w:left w:val="single" w:sz="4" w:space="0" w:color="auto"/>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343"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00"/>
        </w:trPr>
        <w:tc>
          <w:tcPr>
            <w:tcW w:w="7371" w:type="dxa"/>
            <w:gridSpan w:val="3"/>
            <w:tcBorders>
              <w:top w:val="single" w:sz="4" w:space="0" w:color="auto"/>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XII.МЕТАЛЛИЧЕСКИЕ ВОРОТА И ДВЕРЬ</w:t>
            </w:r>
          </w:p>
        </w:tc>
        <w:tc>
          <w:tcPr>
            <w:tcW w:w="1209"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343" w:type="dxa"/>
            <w:tcBorders>
              <w:top w:val="nil"/>
              <w:left w:val="nil"/>
              <w:bottom w:val="single" w:sz="4" w:space="0" w:color="auto"/>
              <w:right w:val="nil"/>
            </w:tcBorders>
            <w:shd w:val="clear" w:color="auto" w:fill="auto"/>
            <w:noWrap/>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Обработка почвы IV класс вручную</w:t>
            </w:r>
          </w:p>
        </w:tc>
        <w:tc>
          <w:tcPr>
            <w:tcW w:w="1275"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0.015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Строительство стальных ворот</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0.226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Труба стальная 100х100х3</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Труба стальная 60х60х3</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17.8</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Труба стальная 25х25х3</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36.75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Труба стальная Ду = 102х3</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Вставить элемент 1,2</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0.013</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металлические петли</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9</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подвесные клапаны</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Спинглетс:</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11</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Удаление пыли с металлических поверхностей</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12</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Обезжиривание металлических поверхностей бензином</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0.085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13</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Предварительная окраска металлических поверхностей</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0.085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14</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Улучшенная масляная окраска металлических поверхностей</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100м²</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0.085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15</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Укоренение деревьев</w:t>
            </w:r>
          </w:p>
        </w:tc>
        <w:tc>
          <w:tcPr>
            <w:tcW w:w="1275" w:type="dxa"/>
            <w:tcBorders>
              <w:top w:val="nil"/>
              <w:left w:val="nil"/>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100шт</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0.12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5578" w:type="dxa"/>
            <w:tcBorders>
              <w:top w:val="nil"/>
              <w:left w:val="single" w:sz="4" w:space="0" w:color="auto"/>
              <w:bottom w:val="single" w:sz="4" w:space="0" w:color="auto"/>
              <w:right w:val="single" w:sz="4" w:space="0" w:color="auto"/>
            </w:tcBorders>
            <w:shd w:val="clear" w:color="000000" w:fill="F2F2F2"/>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Итого:                                                         0.2%</w:t>
            </w:r>
          </w:p>
        </w:tc>
        <w:tc>
          <w:tcPr>
            <w:tcW w:w="1275" w:type="dxa"/>
            <w:tcBorders>
              <w:top w:val="nil"/>
              <w:left w:val="nil"/>
              <w:bottom w:val="single" w:sz="4" w:space="0" w:color="auto"/>
              <w:right w:val="nil"/>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209" w:type="dxa"/>
            <w:tcBorders>
              <w:top w:val="nil"/>
              <w:left w:val="single" w:sz="4" w:space="0" w:color="auto"/>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343"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00"/>
        </w:trPr>
        <w:tc>
          <w:tcPr>
            <w:tcW w:w="737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НАРУЖНЫЙ ВОДОПРОВОД</w:t>
            </w:r>
          </w:p>
        </w:tc>
        <w:tc>
          <w:tcPr>
            <w:tcW w:w="1209" w:type="dxa"/>
            <w:tcBorders>
              <w:top w:val="nil"/>
              <w:left w:val="nil"/>
              <w:bottom w:val="nil"/>
              <w:right w:val="nil"/>
            </w:tcBorders>
            <w:shd w:val="clear" w:color="auto" w:fill="auto"/>
            <w:noWrap/>
            <w:vAlign w:val="center"/>
            <w:hideMark/>
          </w:tcPr>
          <w:p w:rsidR="00B25584" w:rsidRPr="00B25584" w:rsidRDefault="00B25584" w:rsidP="00B25584">
            <w:pPr>
              <w:jc w:val="center"/>
              <w:rPr>
                <w:rFonts w:ascii="GHEA Grapalat" w:hAnsi="GHEA Grapalat" w:cs="Arial"/>
                <w:b/>
                <w:bCs/>
                <w:sz w:val="20"/>
                <w:szCs w:val="20"/>
                <w:lang w:val="hy-AM" w:eastAsia="hy-AM" w:bidi="ar-SA"/>
              </w:rPr>
            </w:pPr>
          </w:p>
        </w:tc>
        <w:tc>
          <w:tcPr>
            <w:tcW w:w="1343" w:type="dxa"/>
            <w:tcBorders>
              <w:top w:val="nil"/>
              <w:left w:val="nil"/>
              <w:bottom w:val="nil"/>
              <w:right w:val="nil"/>
            </w:tcBorders>
            <w:shd w:val="clear" w:color="auto" w:fill="auto"/>
            <w:noWrap/>
            <w:vAlign w:val="center"/>
            <w:hideMark/>
          </w:tcPr>
          <w:p w:rsidR="00B25584" w:rsidRPr="00B25584" w:rsidRDefault="00B25584" w:rsidP="00B25584">
            <w:pPr>
              <w:jc w:val="right"/>
              <w:rPr>
                <w:rFonts w:ascii="GHEA Grapalat" w:hAnsi="GHEA Grapalat"/>
                <w:sz w:val="20"/>
                <w:szCs w:val="20"/>
                <w:lang w:val="hy-AM" w:eastAsia="hy-AM" w:bidi="ar-SA"/>
              </w:rPr>
            </w:pPr>
          </w:p>
        </w:tc>
        <w:tc>
          <w:tcPr>
            <w:tcW w:w="1417" w:type="dxa"/>
            <w:tcBorders>
              <w:top w:val="nil"/>
              <w:left w:val="nil"/>
              <w:bottom w:val="nil"/>
              <w:right w:val="single" w:sz="4" w:space="0" w:color="auto"/>
            </w:tcBorders>
            <w:shd w:val="clear" w:color="auto" w:fill="auto"/>
            <w:noWrap/>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15"/>
        </w:trPr>
        <w:tc>
          <w:tcPr>
            <w:tcW w:w="73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jc w:val="cente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XIII. ЗЕМЛЯНЫЕ РАБОТЫ</w:t>
            </w:r>
          </w:p>
        </w:tc>
        <w:tc>
          <w:tcPr>
            <w:tcW w:w="1209" w:type="dxa"/>
            <w:tcBorders>
              <w:top w:val="nil"/>
              <w:left w:val="nil"/>
              <w:bottom w:val="nil"/>
              <w:right w:val="nil"/>
            </w:tcBorders>
            <w:shd w:val="clear" w:color="auto" w:fill="auto"/>
            <w:noWrap/>
            <w:vAlign w:val="center"/>
            <w:hideMark/>
          </w:tcPr>
          <w:p w:rsidR="00B25584" w:rsidRPr="00B25584" w:rsidRDefault="00B25584" w:rsidP="00B25584">
            <w:pPr>
              <w:jc w:val="center"/>
              <w:rPr>
                <w:rFonts w:ascii="GHEA Grapalat" w:hAnsi="GHEA Grapalat" w:cs="Arial"/>
                <w:b/>
                <w:bCs/>
                <w:sz w:val="20"/>
                <w:szCs w:val="20"/>
                <w:lang w:val="hy-AM" w:eastAsia="hy-AM" w:bidi="ar-SA"/>
              </w:rPr>
            </w:pPr>
          </w:p>
        </w:tc>
        <w:tc>
          <w:tcPr>
            <w:tcW w:w="1343" w:type="dxa"/>
            <w:tcBorders>
              <w:top w:val="nil"/>
              <w:left w:val="nil"/>
              <w:bottom w:val="nil"/>
              <w:right w:val="nil"/>
            </w:tcBorders>
            <w:shd w:val="clear" w:color="auto" w:fill="auto"/>
            <w:noWrap/>
            <w:vAlign w:val="center"/>
            <w:hideMark/>
          </w:tcPr>
          <w:p w:rsidR="00B25584" w:rsidRPr="00B25584" w:rsidRDefault="00B25584" w:rsidP="00B25584">
            <w:pPr>
              <w:jc w:val="right"/>
              <w:rPr>
                <w:rFonts w:ascii="GHEA Grapalat" w:hAnsi="GHEA Grapalat"/>
                <w:sz w:val="20"/>
                <w:szCs w:val="20"/>
                <w:lang w:val="hy-AM" w:eastAsia="hy-AM" w:bidi="ar-SA"/>
              </w:rPr>
            </w:pP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5578" w:type="dxa"/>
            <w:tcBorders>
              <w:top w:val="nil"/>
              <w:left w:val="nil"/>
              <w:bottom w:val="single" w:sz="4" w:space="0" w:color="auto"/>
              <w:right w:val="single" w:sz="4" w:space="0" w:color="auto"/>
            </w:tcBorders>
            <w:shd w:val="clear" w:color="000000" w:fill="FFFFFF"/>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Срезка пилой асфальтового слоя</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p>
        </w:tc>
        <w:tc>
          <w:tcPr>
            <w:tcW w:w="1209" w:type="dxa"/>
            <w:tcBorders>
              <w:top w:val="single" w:sz="4" w:space="0" w:color="auto"/>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730.0</w:t>
            </w:r>
          </w:p>
        </w:tc>
        <w:tc>
          <w:tcPr>
            <w:tcW w:w="1343" w:type="dxa"/>
            <w:tcBorders>
              <w:top w:val="single" w:sz="4" w:space="0" w:color="auto"/>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5578" w:type="dxa"/>
            <w:tcBorders>
              <w:top w:val="nil"/>
              <w:left w:val="nil"/>
              <w:bottom w:val="single" w:sz="4" w:space="0" w:color="auto"/>
              <w:right w:val="single" w:sz="4" w:space="0" w:color="auto"/>
            </w:tcBorders>
            <w:shd w:val="clear" w:color="000000" w:fill="FFFFFF"/>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Разработка асфальтового слоя механическим способом,погрузка в самосвал</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58.0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w:t>
            </w:r>
          </w:p>
        </w:tc>
        <w:tc>
          <w:tcPr>
            <w:tcW w:w="5578" w:type="dxa"/>
            <w:tcBorders>
              <w:top w:val="nil"/>
              <w:left w:val="nil"/>
              <w:bottom w:val="single" w:sz="4" w:space="0" w:color="auto"/>
              <w:right w:val="single" w:sz="4" w:space="0" w:color="auto"/>
            </w:tcBorders>
            <w:shd w:val="clear" w:color="000000" w:fill="FFFFFF"/>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Разработка грунта  III категории экскаватором в отвал</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130.0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w:t>
            </w:r>
          </w:p>
        </w:tc>
        <w:tc>
          <w:tcPr>
            <w:tcW w:w="5578" w:type="dxa"/>
            <w:tcBorders>
              <w:top w:val="nil"/>
              <w:left w:val="nil"/>
              <w:bottom w:val="single" w:sz="4" w:space="0" w:color="auto"/>
              <w:right w:val="single" w:sz="4" w:space="0" w:color="auto"/>
            </w:tcBorders>
            <w:shd w:val="clear" w:color="000000" w:fill="FFFFFF"/>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Разработка грунта  IV категории экскаватором в отвал</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69.0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w:t>
            </w:r>
          </w:p>
        </w:tc>
        <w:tc>
          <w:tcPr>
            <w:tcW w:w="5578" w:type="dxa"/>
            <w:tcBorders>
              <w:top w:val="nil"/>
              <w:left w:val="nil"/>
              <w:bottom w:val="single" w:sz="4" w:space="0" w:color="auto"/>
              <w:right w:val="single" w:sz="4" w:space="0" w:color="auto"/>
            </w:tcBorders>
            <w:shd w:val="clear" w:color="000000" w:fill="FFFFFF"/>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Разработка грунта IV категории в ручную в отвал</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w:t>
            </w:r>
          </w:p>
        </w:tc>
        <w:tc>
          <w:tcPr>
            <w:tcW w:w="5578" w:type="dxa"/>
            <w:tcBorders>
              <w:top w:val="nil"/>
              <w:left w:val="single" w:sz="4" w:space="0" w:color="auto"/>
              <w:bottom w:val="single" w:sz="4" w:space="0" w:color="auto"/>
              <w:right w:val="single" w:sz="4" w:space="0" w:color="auto"/>
            </w:tcBorders>
            <w:shd w:val="clear" w:color="auto" w:fill="auto"/>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Разработка грунта V категории экскаватором с погрузкой</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58.0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w:t>
            </w:r>
          </w:p>
        </w:tc>
        <w:tc>
          <w:tcPr>
            <w:tcW w:w="5578" w:type="dxa"/>
            <w:tcBorders>
              <w:top w:val="nil"/>
              <w:left w:val="nil"/>
              <w:bottom w:val="single" w:sz="4" w:space="0" w:color="auto"/>
              <w:right w:val="single" w:sz="4" w:space="0" w:color="auto"/>
            </w:tcBorders>
            <w:shd w:val="clear" w:color="000000" w:fill="FFFFFF"/>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Разработка грунтаVI категории в ручную в отвал</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w:t>
            </w:r>
          </w:p>
        </w:tc>
        <w:tc>
          <w:tcPr>
            <w:tcW w:w="5578" w:type="dxa"/>
            <w:tcBorders>
              <w:top w:val="nil"/>
              <w:left w:val="single" w:sz="4" w:space="0" w:color="auto"/>
              <w:bottom w:val="single" w:sz="4" w:space="0" w:color="auto"/>
              <w:right w:val="single" w:sz="4" w:space="0" w:color="auto"/>
            </w:tcBorders>
            <w:shd w:val="clear" w:color="auto" w:fill="auto"/>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Устройство подготовительного слоя толщ. 10см из песка, включая стоимость и доставку песка</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18.00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9</w:t>
            </w:r>
          </w:p>
        </w:tc>
        <w:tc>
          <w:tcPr>
            <w:tcW w:w="5578" w:type="dxa"/>
            <w:tcBorders>
              <w:top w:val="nil"/>
              <w:left w:val="single" w:sz="4" w:space="0" w:color="auto"/>
              <w:bottom w:val="single" w:sz="4" w:space="0" w:color="auto"/>
              <w:right w:val="single" w:sz="4" w:space="0" w:color="auto"/>
            </w:tcBorders>
            <w:shd w:val="clear" w:color="auto" w:fill="auto"/>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Обратная засыпка песком вручную с трамбовкой / для полиэтиленовых труб/, включая стоимость и доставку песка  </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36.00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w:t>
            </w:r>
          </w:p>
        </w:tc>
        <w:tc>
          <w:tcPr>
            <w:tcW w:w="5578" w:type="dxa"/>
            <w:tcBorders>
              <w:top w:val="nil"/>
              <w:left w:val="single" w:sz="4" w:space="0" w:color="auto"/>
              <w:bottom w:val="single" w:sz="4" w:space="0" w:color="auto"/>
              <w:right w:val="single" w:sz="4" w:space="0" w:color="auto"/>
            </w:tcBorders>
            <w:shd w:val="clear" w:color="auto" w:fill="auto"/>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Обратная  засыпка механизмом из грунтов полезной выемки  / разработанные грунты </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205.0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11</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Погрузка  разработаного грунта вручную -6м</w:t>
            </w:r>
            <w:r w:rsidRPr="00B25584">
              <w:rPr>
                <w:rFonts w:ascii="GHEA Grapalat" w:hAnsi="GHEA Grapalat" w:cs="Arial"/>
                <w:sz w:val="20"/>
                <w:szCs w:val="20"/>
                <w:vertAlign w:val="superscript"/>
                <w:lang w:val="hy-AM" w:eastAsia="hy-AM" w:bidi="ar-SA"/>
              </w:rPr>
              <w:t>3</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13.0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12</w:t>
            </w:r>
          </w:p>
        </w:tc>
        <w:tc>
          <w:tcPr>
            <w:tcW w:w="5578" w:type="dxa"/>
            <w:tcBorders>
              <w:top w:val="nil"/>
              <w:left w:val="single" w:sz="4" w:space="0" w:color="auto"/>
              <w:bottom w:val="single" w:sz="4" w:space="0" w:color="auto"/>
              <w:right w:val="single" w:sz="4" w:space="0" w:color="auto"/>
            </w:tcBorders>
            <w:shd w:val="clear" w:color="auto" w:fill="auto"/>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Отвозка мусора в отвал 5км</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232.0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13</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Устройство щебеночного основания толщиной h=12см, со стоимостью материалов,  снабжением и трамбовкой</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2</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292.0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14</w:t>
            </w:r>
          </w:p>
        </w:tc>
        <w:tc>
          <w:tcPr>
            <w:tcW w:w="5578" w:type="dxa"/>
            <w:tcBorders>
              <w:top w:val="nil"/>
              <w:left w:val="nil"/>
              <w:bottom w:val="single" w:sz="4" w:space="0" w:color="auto"/>
              <w:right w:val="single" w:sz="4" w:space="0" w:color="auto"/>
            </w:tcBorders>
            <w:shd w:val="clear" w:color="000000" w:fill="FFFFFF"/>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Устройство крупнозернистого асфальтбетонного слоя հ=6см со стоимостью материалов, снабжением и трамбовкой</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2</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292.0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15</w:t>
            </w:r>
          </w:p>
        </w:tc>
        <w:tc>
          <w:tcPr>
            <w:tcW w:w="5578" w:type="dxa"/>
            <w:tcBorders>
              <w:top w:val="nil"/>
              <w:left w:val="nil"/>
              <w:bottom w:val="single" w:sz="4" w:space="0" w:color="auto"/>
              <w:right w:val="single" w:sz="4" w:space="0" w:color="auto"/>
            </w:tcBorders>
            <w:shd w:val="clear" w:color="000000" w:fill="FFFFFF"/>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Устройство мелкозернистого асфальтбетонного слоя հ=4см со стоимостью материалов, смабжением и трамбовкой</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2</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292.0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5578" w:type="dxa"/>
            <w:tcBorders>
              <w:top w:val="nil"/>
              <w:left w:val="nil"/>
              <w:bottom w:val="single" w:sz="4" w:space="0" w:color="auto"/>
              <w:right w:val="single" w:sz="4" w:space="0" w:color="auto"/>
            </w:tcBorders>
            <w:shd w:val="clear" w:color="000000" w:fill="F2F2F2"/>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Итого:                                                          2.9%</w:t>
            </w:r>
          </w:p>
        </w:tc>
        <w:tc>
          <w:tcPr>
            <w:tcW w:w="1275"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209"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343"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00"/>
        </w:trPr>
        <w:tc>
          <w:tcPr>
            <w:tcW w:w="7371" w:type="dxa"/>
            <w:gridSpan w:val="3"/>
            <w:tcBorders>
              <w:top w:val="single" w:sz="4" w:space="0" w:color="auto"/>
              <w:left w:val="single" w:sz="4" w:space="0" w:color="auto"/>
              <w:bottom w:val="single" w:sz="4" w:space="0" w:color="auto"/>
              <w:right w:val="nil"/>
            </w:tcBorders>
            <w:shd w:val="clear" w:color="auto" w:fill="auto"/>
            <w:vAlign w:val="center"/>
            <w:hideMark/>
          </w:tcPr>
          <w:p w:rsidR="00B25584" w:rsidRPr="00B25584" w:rsidRDefault="00B25584" w:rsidP="00B25584">
            <w:pPr>
              <w:jc w:val="cente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XIV. Технологические работы</w:t>
            </w:r>
          </w:p>
        </w:tc>
        <w:tc>
          <w:tcPr>
            <w:tcW w:w="1209" w:type="dxa"/>
            <w:tcBorders>
              <w:top w:val="nil"/>
              <w:left w:val="nil"/>
              <w:bottom w:val="single" w:sz="4" w:space="0" w:color="auto"/>
              <w:right w:val="nil"/>
            </w:tcBorders>
            <w:shd w:val="clear" w:color="auto" w:fill="auto"/>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343" w:type="dxa"/>
            <w:tcBorders>
              <w:top w:val="nil"/>
              <w:left w:val="nil"/>
              <w:bottom w:val="single" w:sz="4" w:space="0" w:color="auto"/>
              <w:right w:val="nil"/>
            </w:tcBorders>
            <w:shd w:val="clear" w:color="auto" w:fill="auto"/>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Ф90мм полиэтиленовые трубы, стоимость, доставка и монтаж, испытание  /Py=1.0МПа/</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101.0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Ф40мм полиэтиленовые трубы, стоимость, доставка и монтаж, испытание  /Py=1.0МПа/</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264.0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DN325-80мм,армированные детали из сталних труб</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кг</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18.0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DN80(St) стальная потрубок,монтаж  (испытание)</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Фасонные части из полиетилена de125-40, PN=1,0 МПа</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w:t>
            </w:r>
          </w:p>
        </w:tc>
        <w:tc>
          <w:tcPr>
            <w:tcW w:w="5578"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чугунной фланцовой задвижки DN80, PN 10, стоимость, доставка и монтаж</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color w:val="000000"/>
                <w:sz w:val="20"/>
                <w:szCs w:val="20"/>
                <w:lang w:val="hy-AM" w:eastAsia="hy-AM" w:bidi="ar-SA"/>
              </w:rPr>
            </w:pPr>
            <w:r w:rsidRPr="00B25584">
              <w:rPr>
                <w:rFonts w:ascii="GHEA Grapalat" w:hAnsi="GHEA Grapalat" w:cs="Arial"/>
                <w:color w:val="000000"/>
                <w:sz w:val="20"/>
                <w:szCs w:val="20"/>
                <w:lang w:val="hy-AM" w:eastAsia="hy-AM" w:bidi="ar-SA"/>
              </w:rPr>
              <w:t>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Стальной фланец D80мм  стоимость, доставка и монтаж</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Фланеци полиетиленная,с стальлном фланецом de125</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9</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Фланеци полиетиленная,с стальлном фланецом de90</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монтаж пожарного гидранта DN125 </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11</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Насос Грундфос CM3-7   (монтаж и PM 12 автомат,провод ППВ 3x2,5мм</w:t>
            </w:r>
            <w:r w:rsidRPr="00B25584">
              <w:rPr>
                <w:rFonts w:ascii="GHEA Grapalat" w:hAnsi="GHEA Grapalat" w:cs="Arial"/>
                <w:sz w:val="20"/>
                <w:szCs w:val="20"/>
                <w:vertAlign w:val="superscript"/>
                <w:lang w:val="hy-AM" w:eastAsia="hy-AM" w:bidi="ar-SA"/>
              </w:rPr>
              <w:t>2</w:t>
            </w:r>
            <w:r w:rsidRPr="00B25584">
              <w:rPr>
                <w:rFonts w:ascii="GHEA Grapalat" w:hAnsi="GHEA Grapalat" w:cs="Arial"/>
                <w:sz w:val="20"/>
                <w:szCs w:val="20"/>
                <w:lang w:val="hy-AM" w:eastAsia="hy-AM" w:bidi="ar-SA"/>
              </w:rPr>
              <w:t>)</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color w:val="000000"/>
                <w:sz w:val="20"/>
                <w:szCs w:val="20"/>
                <w:lang w:val="hy-AM" w:eastAsia="hy-AM" w:bidi="ar-SA"/>
              </w:rPr>
            </w:pPr>
            <w:r w:rsidRPr="00B25584">
              <w:rPr>
                <w:rFonts w:ascii="GHEA Grapalat" w:hAnsi="GHEA Grapalat" w:cs="Arial"/>
                <w:color w:val="000000"/>
                <w:sz w:val="20"/>
                <w:szCs w:val="20"/>
                <w:lang w:val="hy-AM" w:eastAsia="hy-AM" w:bidi="ar-SA"/>
              </w:rPr>
              <w:t>компл</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12</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Вентил DN25</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13</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обратниы клапан DN25</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14</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полиетиленови части DN40/32-DN40/25</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15</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de 32 монтаж водомерного узела (филтр, клапан, стальная подрубка 3d и 1d, воомер) без стоимости водомера</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16</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 D90-40мм  промывска и дезинфекция  в том числе стоимость материала и  доставка </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365.0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5578" w:type="dxa"/>
            <w:tcBorders>
              <w:top w:val="nil"/>
              <w:left w:val="nil"/>
              <w:bottom w:val="single" w:sz="4" w:space="0" w:color="auto"/>
              <w:right w:val="single" w:sz="4" w:space="0" w:color="auto"/>
            </w:tcBorders>
            <w:shd w:val="clear" w:color="000000" w:fill="F2F2F2"/>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Итого:                                                            1.0%</w:t>
            </w:r>
          </w:p>
        </w:tc>
        <w:tc>
          <w:tcPr>
            <w:tcW w:w="1275"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209"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343"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00"/>
        </w:trPr>
        <w:tc>
          <w:tcPr>
            <w:tcW w:w="7371" w:type="dxa"/>
            <w:gridSpan w:val="3"/>
            <w:tcBorders>
              <w:top w:val="single" w:sz="4" w:space="0" w:color="auto"/>
              <w:left w:val="single" w:sz="4" w:space="0" w:color="auto"/>
              <w:bottom w:val="single" w:sz="4" w:space="0" w:color="auto"/>
              <w:right w:val="nil"/>
            </w:tcBorders>
            <w:shd w:val="clear" w:color="auto" w:fill="auto"/>
            <w:vAlign w:val="center"/>
            <w:hideMark/>
          </w:tcPr>
          <w:p w:rsidR="00B25584" w:rsidRPr="00B25584" w:rsidRDefault="00B25584" w:rsidP="00B25584">
            <w:pPr>
              <w:jc w:val="cente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XV. Ж/Бет. Работы</w:t>
            </w:r>
          </w:p>
        </w:tc>
        <w:tc>
          <w:tcPr>
            <w:tcW w:w="1209" w:type="dxa"/>
            <w:tcBorders>
              <w:top w:val="nil"/>
              <w:left w:val="nil"/>
              <w:bottom w:val="single" w:sz="4" w:space="0" w:color="auto"/>
              <w:right w:val="nil"/>
            </w:tcBorders>
            <w:shd w:val="clear" w:color="auto" w:fill="auto"/>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343" w:type="dxa"/>
            <w:tcBorders>
              <w:top w:val="nil"/>
              <w:left w:val="nil"/>
              <w:bottom w:val="single" w:sz="4" w:space="0" w:color="auto"/>
              <w:right w:val="nil"/>
            </w:tcBorders>
            <w:shd w:val="clear" w:color="auto" w:fill="auto"/>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Слой подготовки гравия </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2</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0.44</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Ж/Бет.круглого сборного колодца (для хасосного и пожарного гидранта) D=1,5м, H=1,5м,  (бетон-1,7մ</w:t>
            </w:r>
            <w:r w:rsidRPr="00B25584">
              <w:rPr>
                <w:rFonts w:ascii="GHEA Grapalat" w:hAnsi="GHEA Grapalat" w:cs="Arial"/>
                <w:sz w:val="20"/>
                <w:szCs w:val="20"/>
                <w:vertAlign w:val="superscript"/>
                <w:lang w:val="hy-AM" w:eastAsia="hy-AM" w:bidi="ar-SA"/>
              </w:rPr>
              <w:t>3</w:t>
            </w:r>
            <w:r w:rsidRPr="00B25584">
              <w:rPr>
                <w:rFonts w:ascii="GHEA Grapalat" w:hAnsi="GHEA Grapalat" w:cs="Arial"/>
                <w:sz w:val="20"/>
                <w:szCs w:val="20"/>
                <w:lang w:val="hy-AM" w:eastAsia="hy-AM" w:bidi="ar-SA"/>
              </w:rPr>
              <w:t xml:space="preserve">,арматура 80,8кг-1колодца) </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2</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1.70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чугунный люк</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закладные детали </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кг</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8.70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металические лестница</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кг</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15.4</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бетонная подставка для насоса    B12,5  </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0.006</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Монтаж Ж/Бет.круглого сборного колодца (для хасосного и пожарного гидранта) D=1,0м, H=1,5м,  (бетон-0,4մ3,арматура 38,5кг-1колодца) </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0.80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чугунный люк</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9</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закладные детали </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кг</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17.40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w:t>
            </w:r>
          </w:p>
        </w:tc>
        <w:tc>
          <w:tcPr>
            <w:tcW w:w="5578" w:type="dxa"/>
            <w:tcBorders>
              <w:top w:val="nil"/>
              <w:left w:val="single" w:sz="4" w:space="0" w:color="auto"/>
              <w:bottom w:val="single" w:sz="4" w:space="0" w:color="auto"/>
              <w:right w:val="single" w:sz="4" w:space="0" w:color="auto"/>
            </w:tcBorders>
            <w:shd w:val="clear" w:color="auto" w:fill="auto"/>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металические лестница</w:t>
            </w:r>
          </w:p>
        </w:tc>
        <w:tc>
          <w:tcPr>
            <w:tcW w:w="1275"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кг</w:t>
            </w:r>
          </w:p>
        </w:tc>
        <w:tc>
          <w:tcPr>
            <w:tcW w:w="1209"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30.8</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5578" w:type="dxa"/>
            <w:tcBorders>
              <w:top w:val="nil"/>
              <w:left w:val="nil"/>
              <w:bottom w:val="single" w:sz="4" w:space="0" w:color="auto"/>
              <w:right w:val="single" w:sz="4" w:space="0" w:color="auto"/>
            </w:tcBorders>
            <w:shd w:val="clear" w:color="000000" w:fill="F2F2F2"/>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Итого:                                                           0.5%</w:t>
            </w:r>
          </w:p>
        </w:tc>
        <w:tc>
          <w:tcPr>
            <w:tcW w:w="1275"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209"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343"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00"/>
        </w:trPr>
        <w:tc>
          <w:tcPr>
            <w:tcW w:w="7371" w:type="dxa"/>
            <w:gridSpan w:val="3"/>
            <w:tcBorders>
              <w:top w:val="single" w:sz="4" w:space="0" w:color="auto"/>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XVI.  НАРУЖНАЯ ГАЗАФИКАЦИЯ</w:t>
            </w:r>
          </w:p>
        </w:tc>
        <w:tc>
          <w:tcPr>
            <w:tcW w:w="1209" w:type="dxa"/>
            <w:tcBorders>
              <w:top w:val="nil"/>
              <w:left w:val="nil"/>
              <w:bottom w:val="nil"/>
              <w:right w:val="nil"/>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343" w:type="dxa"/>
            <w:tcBorders>
              <w:top w:val="nil"/>
              <w:left w:val="nil"/>
              <w:bottom w:val="nil"/>
              <w:right w:val="nil"/>
            </w:tcBorders>
            <w:shd w:val="clear" w:color="auto" w:fill="auto"/>
            <w:noWrap/>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c>
          <w:tcPr>
            <w:tcW w:w="1417" w:type="dxa"/>
            <w:tcBorders>
              <w:top w:val="nil"/>
              <w:left w:val="nil"/>
              <w:bottom w:val="nil"/>
              <w:right w:val="nil"/>
            </w:tcBorders>
            <w:shd w:val="clear" w:color="auto" w:fill="auto"/>
            <w:noWrap/>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5578" w:type="dxa"/>
            <w:tcBorders>
              <w:top w:val="nil"/>
              <w:left w:val="single" w:sz="4" w:space="0" w:color="auto"/>
              <w:bottom w:val="single" w:sz="4" w:space="0" w:color="auto"/>
              <w:right w:val="single" w:sz="4" w:space="0" w:color="auto"/>
            </w:tcBorders>
            <w:shd w:val="clear" w:color="000000" w:fill="FFFFFF"/>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Рытье ям вручную в грунтах IV категории</w:t>
            </w:r>
          </w:p>
        </w:tc>
        <w:tc>
          <w:tcPr>
            <w:tcW w:w="1275" w:type="dxa"/>
            <w:tcBorders>
              <w:top w:val="nil"/>
              <w:left w:val="nil"/>
              <w:bottom w:val="single" w:sz="4" w:space="0" w:color="auto"/>
              <w:right w:val="nil"/>
            </w:tcBorders>
            <w:shd w:val="clear" w:color="000000" w:fill="FFFFFF"/>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4.1</w:t>
            </w:r>
          </w:p>
        </w:tc>
        <w:tc>
          <w:tcPr>
            <w:tcW w:w="1343" w:type="dxa"/>
            <w:tcBorders>
              <w:top w:val="single" w:sz="4" w:space="0" w:color="auto"/>
              <w:left w:val="nil"/>
              <w:bottom w:val="single" w:sz="4" w:space="0" w:color="auto"/>
              <w:right w:val="single" w:sz="4" w:space="0" w:color="auto"/>
            </w:tcBorders>
            <w:shd w:val="clear" w:color="auto" w:fill="auto"/>
            <w:noWrap/>
            <w:vAlign w:val="bottom"/>
            <w:hideMark/>
          </w:tcPr>
          <w:p w:rsidR="00B25584" w:rsidRPr="00B25584" w:rsidRDefault="00B25584" w:rsidP="00B25584">
            <w:pP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w:t>
            </w:r>
          </w:p>
        </w:tc>
        <w:tc>
          <w:tcPr>
            <w:tcW w:w="5578" w:type="dxa"/>
            <w:tcBorders>
              <w:top w:val="nil"/>
              <w:left w:val="single" w:sz="4" w:space="0" w:color="auto"/>
              <w:bottom w:val="single" w:sz="4" w:space="0" w:color="auto"/>
              <w:right w:val="single" w:sz="4" w:space="0" w:color="auto"/>
            </w:tcBorders>
            <w:shd w:val="clear" w:color="000000" w:fill="FFFFFF"/>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Погрузка разработанного  грунта вручную в автосамосвалы   </w:t>
            </w:r>
          </w:p>
        </w:tc>
        <w:tc>
          <w:tcPr>
            <w:tcW w:w="1275" w:type="dxa"/>
            <w:tcBorders>
              <w:top w:val="nil"/>
              <w:left w:val="nil"/>
              <w:bottom w:val="single" w:sz="4" w:space="0" w:color="auto"/>
              <w:right w:val="nil"/>
            </w:tcBorders>
            <w:shd w:val="clear" w:color="000000" w:fill="FFFFFF"/>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single" w:sz="4" w:space="0" w:color="auto"/>
              <w:bottom w:val="single" w:sz="4" w:space="0" w:color="auto"/>
              <w:right w:val="single" w:sz="4" w:space="0" w:color="auto"/>
            </w:tcBorders>
            <w:shd w:val="clear" w:color="000000" w:fill="FFFFFF"/>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3</w:t>
            </w:r>
          </w:p>
        </w:tc>
        <w:tc>
          <w:tcPr>
            <w:tcW w:w="5578" w:type="dxa"/>
            <w:tcBorders>
              <w:top w:val="nil"/>
              <w:left w:val="single" w:sz="4" w:space="0" w:color="auto"/>
              <w:bottom w:val="single" w:sz="4" w:space="0" w:color="auto"/>
              <w:right w:val="single" w:sz="4" w:space="0" w:color="auto"/>
            </w:tcBorders>
            <w:shd w:val="clear" w:color="000000" w:fill="FFFFFF"/>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Перевозка  до 5 км</w:t>
            </w:r>
          </w:p>
        </w:tc>
        <w:tc>
          <w:tcPr>
            <w:tcW w:w="1275" w:type="dxa"/>
            <w:tcBorders>
              <w:top w:val="nil"/>
              <w:left w:val="nil"/>
              <w:bottom w:val="single" w:sz="4" w:space="0" w:color="auto"/>
              <w:right w:val="nil"/>
            </w:tcBorders>
            <w:shd w:val="clear" w:color="000000" w:fill="FFFFFF"/>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тн</w:t>
            </w:r>
          </w:p>
        </w:tc>
        <w:tc>
          <w:tcPr>
            <w:tcW w:w="1209" w:type="dxa"/>
            <w:tcBorders>
              <w:top w:val="nil"/>
              <w:left w:val="single" w:sz="4" w:space="0" w:color="auto"/>
              <w:bottom w:val="single" w:sz="4" w:space="0" w:color="auto"/>
              <w:right w:val="single" w:sz="4" w:space="0" w:color="auto"/>
            </w:tcBorders>
            <w:shd w:val="clear" w:color="000000" w:fill="FFFFFF"/>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8.2</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w:t>
            </w:r>
          </w:p>
        </w:tc>
        <w:tc>
          <w:tcPr>
            <w:tcW w:w="5578" w:type="dxa"/>
            <w:tcBorders>
              <w:top w:val="nil"/>
              <w:left w:val="single" w:sz="4" w:space="0" w:color="auto"/>
              <w:bottom w:val="single" w:sz="4" w:space="0" w:color="auto"/>
              <w:right w:val="single" w:sz="4" w:space="0" w:color="auto"/>
            </w:tcBorders>
            <w:shd w:val="clear" w:color="000000" w:fill="FFFFFF"/>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Бетонный фундамент под опоры  B12.5 (M150)</w:t>
            </w:r>
          </w:p>
        </w:tc>
        <w:tc>
          <w:tcPr>
            <w:tcW w:w="1275" w:type="dxa"/>
            <w:tcBorders>
              <w:top w:val="nil"/>
              <w:left w:val="nil"/>
              <w:bottom w:val="single" w:sz="4" w:space="0" w:color="auto"/>
              <w:right w:val="nil"/>
            </w:tcBorders>
            <w:shd w:val="clear" w:color="000000" w:fill="FFFFFF"/>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3</w:t>
            </w:r>
          </w:p>
        </w:tc>
        <w:tc>
          <w:tcPr>
            <w:tcW w:w="1209" w:type="dxa"/>
            <w:tcBorders>
              <w:top w:val="nil"/>
              <w:left w:val="single" w:sz="4" w:space="0" w:color="auto"/>
              <w:bottom w:val="single" w:sz="4" w:space="0" w:color="auto"/>
              <w:right w:val="single" w:sz="4" w:space="0" w:color="auto"/>
            </w:tcBorders>
            <w:shd w:val="clear" w:color="000000" w:fill="FFFFFF"/>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5</w:t>
            </w:r>
          </w:p>
        </w:tc>
        <w:tc>
          <w:tcPr>
            <w:tcW w:w="5578" w:type="dxa"/>
            <w:tcBorders>
              <w:top w:val="nil"/>
              <w:left w:val="single" w:sz="4" w:space="0" w:color="auto"/>
              <w:bottom w:val="single" w:sz="4" w:space="0" w:color="auto"/>
              <w:right w:val="single" w:sz="4" w:space="0" w:color="auto"/>
            </w:tcBorders>
            <w:shd w:val="clear" w:color="000000" w:fill="FFFFFF"/>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металлических стоек под газопровод   d=76x3мм</w:t>
            </w:r>
          </w:p>
        </w:tc>
        <w:tc>
          <w:tcPr>
            <w:tcW w:w="1275" w:type="dxa"/>
            <w:tcBorders>
              <w:top w:val="nil"/>
              <w:left w:val="nil"/>
              <w:bottom w:val="single" w:sz="4" w:space="0" w:color="auto"/>
              <w:right w:val="nil"/>
            </w:tcBorders>
            <w:shd w:val="clear" w:color="000000" w:fill="FFFFFF"/>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кг</w:t>
            </w:r>
          </w:p>
        </w:tc>
        <w:tc>
          <w:tcPr>
            <w:tcW w:w="1209" w:type="dxa"/>
            <w:tcBorders>
              <w:top w:val="nil"/>
              <w:left w:val="single" w:sz="4" w:space="0" w:color="auto"/>
              <w:bottom w:val="single" w:sz="4" w:space="0" w:color="auto"/>
              <w:right w:val="single" w:sz="4" w:space="0" w:color="auto"/>
            </w:tcBorders>
            <w:shd w:val="clear" w:color="000000" w:fill="FFFFFF"/>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97.2</w:t>
            </w:r>
          </w:p>
        </w:tc>
        <w:tc>
          <w:tcPr>
            <w:tcW w:w="1343" w:type="dxa"/>
            <w:tcBorders>
              <w:top w:val="nil"/>
              <w:left w:val="nil"/>
              <w:bottom w:val="single" w:sz="4" w:space="0" w:color="auto"/>
              <w:right w:val="single" w:sz="4" w:space="0" w:color="auto"/>
            </w:tcBorders>
            <w:shd w:val="clear" w:color="auto" w:fill="auto"/>
            <w:noWrap/>
            <w:vAlign w:val="bottom"/>
            <w:hideMark/>
          </w:tcPr>
          <w:p w:rsidR="00B25584" w:rsidRPr="00B25584" w:rsidRDefault="00B25584" w:rsidP="00B25584">
            <w:pP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6</w:t>
            </w:r>
          </w:p>
        </w:tc>
        <w:tc>
          <w:tcPr>
            <w:tcW w:w="5578" w:type="dxa"/>
            <w:tcBorders>
              <w:top w:val="nil"/>
              <w:left w:val="single" w:sz="4" w:space="0" w:color="auto"/>
              <w:bottom w:val="single" w:sz="4" w:space="0" w:color="auto"/>
              <w:right w:val="single" w:sz="4" w:space="0" w:color="auto"/>
            </w:tcBorders>
            <w:shd w:val="clear" w:color="000000" w:fill="FFFFFF"/>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металлических стоек под газопровод  d=57x3мм</w:t>
            </w:r>
          </w:p>
        </w:tc>
        <w:tc>
          <w:tcPr>
            <w:tcW w:w="1275" w:type="dxa"/>
            <w:tcBorders>
              <w:top w:val="nil"/>
              <w:left w:val="nil"/>
              <w:bottom w:val="single" w:sz="4" w:space="0" w:color="auto"/>
              <w:right w:val="nil"/>
            </w:tcBorders>
            <w:shd w:val="clear" w:color="000000" w:fill="FFFFFF"/>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кг</w:t>
            </w:r>
          </w:p>
        </w:tc>
        <w:tc>
          <w:tcPr>
            <w:tcW w:w="1209" w:type="dxa"/>
            <w:tcBorders>
              <w:top w:val="nil"/>
              <w:left w:val="single" w:sz="4" w:space="0" w:color="auto"/>
              <w:bottom w:val="single" w:sz="4" w:space="0" w:color="auto"/>
              <w:right w:val="single" w:sz="4" w:space="0" w:color="auto"/>
            </w:tcBorders>
            <w:shd w:val="clear" w:color="000000" w:fill="FFFFFF"/>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280.0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7</w:t>
            </w:r>
          </w:p>
        </w:tc>
        <w:tc>
          <w:tcPr>
            <w:tcW w:w="5578" w:type="dxa"/>
            <w:tcBorders>
              <w:top w:val="nil"/>
              <w:left w:val="single" w:sz="4" w:space="0" w:color="auto"/>
              <w:bottom w:val="single" w:sz="4" w:space="0" w:color="auto"/>
              <w:right w:val="single" w:sz="4" w:space="0" w:color="auto"/>
            </w:tcBorders>
            <w:shd w:val="clear" w:color="000000" w:fill="FFFFFF"/>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Установка металлических чаш под газопровод</w:t>
            </w:r>
          </w:p>
        </w:tc>
        <w:tc>
          <w:tcPr>
            <w:tcW w:w="1275" w:type="dxa"/>
            <w:tcBorders>
              <w:top w:val="nil"/>
              <w:left w:val="nil"/>
              <w:bottom w:val="single" w:sz="4" w:space="0" w:color="auto"/>
              <w:right w:val="nil"/>
            </w:tcBorders>
            <w:shd w:val="clear" w:color="000000" w:fill="FFFFFF"/>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кг</w:t>
            </w:r>
          </w:p>
        </w:tc>
        <w:tc>
          <w:tcPr>
            <w:tcW w:w="1209" w:type="dxa"/>
            <w:tcBorders>
              <w:top w:val="nil"/>
              <w:left w:val="single" w:sz="4" w:space="0" w:color="auto"/>
              <w:bottom w:val="single" w:sz="4" w:space="0" w:color="auto"/>
              <w:right w:val="single" w:sz="4" w:space="0" w:color="auto"/>
            </w:tcBorders>
            <w:shd w:val="clear" w:color="000000" w:fill="FFFFFF"/>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16.0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8</w:t>
            </w:r>
          </w:p>
        </w:tc>
        <w:tc>
          <w:tcPr>
            <w:tcW w:w="5578" w:type="dxa"/>
            <w:tcBorders>
              <w:top w:val="nil"/>
              <w:left w:val="single" w:sz="4" w:space="0" w:color="auto"/>
              <w:bottom w:val="single" w:sz="4" w:space="0" w:color="auto"/>
              <w:right w:val="single" w:sz="4" w:space="0" w:color="auto"/>
            </w:tcBorders>
            <w:shd w:val="clear" w:color="000000" w:fill="FFFFFF"/>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Паронит</w:t>
            </w:r>
          </w:p>
        </w:tc>
        <w:tc>
          <w:tcPr>
            <w:tcW w:w="1275" w:type="dxa"/>
            <w:tcBorders>
              <w:top w:val="nil"/>
              <w:left w:val="nil"/>
              <w:bottom w:val="single" w:sz="4" w:space="0" w:color="auto"/>
              <w:right w:val="nil"/>
            </w:tcBorders>
            <w:shd w:val="clear" w:color="000000" w:fill="FFFFFF"/>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кг</w:t>
            </w:r>
          </w:p>
        </w:tc>
        <w:tc>
          <w:tcPr>
            <w:tcW w:w="1209" w:type="dxa"/>
            <w:tcBorders>
              <w:top w:val="nil"/>
              <w:left w:val="single" w:sz="4" w:space="0" w:color="auto"/>
              <w:bottom w:val="single" w:sz="4" w:space="0" w:color="auto"/>
              <w:right w:val="single" w:sz="4" w:space="0" w:color="auto"/>
            </w:tcBorders>
            <w:shd w:val="clear" w:color="000000" w:fill="FFFFFF"/>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0.8</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9</w:t>
            </w:r>
          </w:p>
        </w:tc>
        <w:tc>
          <w:tcPr>
            <w:tcW w:w="5578" w:type="dxa"/>
            <w:tcBorders>
              <w:top w:val="nil"/>
              <w:left w:val="single" w:sz="4" w:space="0" w:color="auto"/>
              <w:bottom w:val="single" w:sz="4" w:space="0" w:color="auto"/>
              <w:right w:val="single" w:sz="4" w:space="0" w:color="auto"/>
            </w:tcBorders>
            <w:shd w:val="clear" w:color="000000" w:fill="FFFFFF"/>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Металл. конструкции под стоек (лист)</w:t>
            </w:r>
          </w:p>
        </w:tc>
        <w:tc>
          <w:tcPr>
            <w:tcW w:w="1275" w:type="dxa"/>
            <w:tcBorders>
              <w:top w:val="nil"/>
              <w:left w:val="nil"/>
              <w:bottom w:val="single" w:sz="4" w:space="0" w:color="auto"/>
              <w:right w:val="nil"/>
            </w:tcBorders>
            <w:shd w:val="clear" w:color="000000" w:fill="FFFFFF"/>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кг</w:t>
            </w:r>
          </w:p>
        </w:tc>
        <w:tc>
          <w:tcPr>
            <w:tcW w:w="1209" w:type="dxa"/>
            <w:tcBorders>
              <w:top w:val="nil"/>
              <w:left w:val="single" w:sz="4" w:space="0" w:color="auto"/>
              <w:bottom w:val="single" w:sz="4" w:space="0" w:color="auto"/>
              <w:right w:val="single" w:sz="4" w:space="0" w:color="auto"/>
            </w:tcBorders>
            <w:shd w:val="clear" w:color="000000" w:fill="FFFFFF"/>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28.8</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10</w:t>
            </w:r>
          </w:p>
        </w:tc>
        <w:tc>
          <w:tcPr>
            <w:tcW w:w="5578" w:type="dxa"/>
            <w:tcBorders>
              <w:top w:val="nil"/>
              <w:left w:val="single" w:sz="4" w:space="0" w:color="auto"/>
              <w:bottom w:val="single" w:sz="4" w:space="0" w:color="auto"/>
              <w:right w:val="single" w:sz="4" w:space="0" w:color="auto"/>
            </w:tcBorders>
            <w:shd w:val="clear" w:color="000000" w:fill="FFFFFF"/>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Монтаж газопровода  dу-57x3.5мм с испытанием   </w:t>
            </w:r>
          </w:p>
        </w:tc>
        <w:tc>
          <w:tcPr>
            <w:tcW w:w="1275" w:type="dxa"/>
            <w:tcBorders>
              <w:top w:val="nil"/>
              <w:left w:val="nil"/>
              <w:bottom w:val="single" w:sz="4" w:space="0" w:color="auto"/>
              <w:right w:val="nil"/>
            </w:tcBorders>
            <w:shd w:val="clear" w:color="000000" w:fill="FFFFFF"/>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пм</w:t>
            </w:r>
          </w:p>
        </w:tc>
        <w:tc>
          <w:tcPr>
            <w:tcW w:w="1209" w:type="dxa"/>
            <w:tcBorders>
              <w:top w:val="nil"/>
              <w:left w:val="single" w:sz="4" w:space="0" w:color="auto"/>
              <w:bottom w:val="single" w:sz="4" w:space="0" w:color="auto"/>
              <w:right w:val="single" w:sz="4" w:space="0" w:color="auto"/>
            </w:tcBorders>
            <w:shd w:val="clear" w:color="000000" w:fill="FFFFFF"/>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148</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11</w:t>
            </w:r>
          </w:p>
        </w:tc>
        <w:tc>
          <w:tcPr>
            <w:tcW w:w="5578" w:type="dxa"/>
            <w:tcBorders>
              <w:top w:val="nil"/>
              <w:left w:val="single" w:sz="4" w:space="0" w:color="auto"/>
              <w:bottom w:val="single" w:sz="4" w:space="0" w:color="auto"/>
              <w:right w:val="single" w:sz="4" w:space="0" w:color="auto"/>
            </w:tcBorders>
            <w:shd w:val="clear" w:color="000000" w:fill="FFFFFF"/>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Монтаж шарового крана  dу-50</w:t>
            </w:r>
          </w:p>
        </w:tc>
        <w:tc>
          <w:tcPr>
            <w:tcW w:w="1275" w:type="dxa"/>
            <w:tcBorders>
              <w:top w:val="nil"/>
              <w:left w:val="nil"/>
              <w:bottom w:val="single" w:sz="4" w:space="0" w:color="auto"/>
              <w:right w:val="nil"/>
            </w:tcBorders>
            <w:shd w:val="clear" w:color="000000" w:fill="FFFFFF"/>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000000" w:fill="FFFFFF"/>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12</w:t>
            </w:r>
          </w:p>
        </w:tc>
        <w:tc>
          <w:tcPr>
            <w:tcW w:w="5578" w:type="dxa"/>
            <w:tcBorders>
              <w:top w:val="nil"/>
              <w:left w:val="single" w:sz="4" w:space="0" w:color="auto"/>
              <w:bottom w:val="single" w:sz="4" w:space="0" w:color="auto"/>
              <w:right w:val="single" w:sz="4" w:space="0" w:color="auto"/>
            </w:tcBorders>
            <w:shd w:val="clear" w:color="000000" w:fill="FFFFFF"/>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Регулятор GT-64-22 (25м</w:t>
            </w:r>
            <w:r w:rsidRPr="00B25584">
              <w:rPr>
                <w:rFonts w:ascii="GHEA Grapalat" w:hAnsi="GHEA Grapalat" w:cs="Arial"/>
                <w:sz w:val="20"/>
                <w:szCs w:val="20"/>
                <w:vertAlign w:val="superscript"/>
                <w:lang w:val="hy-AM" w:eastAsia="hy-AM" w:bidi="ar-SA"/>
              </w:rPr>
              <w:t>3</w:t>
            </w:r>
            <w:r w:rsidRPr="00B25584">
              <w:rPr>
                <w:rFonts w:ascii="GHEA Grapalat" w:hAnsi="GHEA Grapalat" w:cs="Arial"/>
                <w:sz w:val="20"/>
                <w:szCs w:val="20"/>
                <w:lang w:val="hy-AM" w:eastAsia="hy-AM" w:bidi="ar-SA"/>
              </w:rPr>
              <w:t>/ч)</w:t>
            </w:r>
          </w:p>
        </w:tc>
        <w:tc>
          <w:tcPr>
            <w:tcW w:w="1275" w:type="dxa"/>
            <w:tcBorders>
              <w:top w:val="nil"/>
              <w:left w:val="nil"/>
              <w:bottom w:val="single" w:sz="4" w:space="0" w:color="auto"/>
              <w:right w:val="nil"/>
            </w:tcBorders>
            <w:shd w:val="clear" w:color="000000" w:fill="FFFFFF"/>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000000" w:fill="FFFFFF"/>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13</w:t>
            </w:r>
          </w:p>
        </w:tc>
        <w:tc>
          <w:tcPr>
            <w:tcW w:w="5578" w:type="dxa"/>
            <w:tcBorders>
              <w:top w:val="nil"/>
              <w:left w:val="single" w:sz="4" w:space="0" w:color="auto"/>
              <w:bottom w:val="single" w:sz="4" w:space="0" w:color="auto"/>
              <w:right w:val="single" w:sz="4" w:space="0" w:color="auto"/>
            </w:tcBorders>
            <w:shd w:val="clear" w:color="000000" w:fill="FFFFFF"/>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Счетчик  G-6</w:t>
            </w:r>
          </w:p>
        </w:tc>
        <w:tc>
          <w:tcPr>
            <w:tcW w:w="1275" w:type="dxa"/>
            <w:tcBorders>
              <w:top w:val="nil"/>
              <w:left w:val="nil"/>
              <w:bottom w:val="single" w:sz="4" w:space="0" w:color="auto"/>
              <w:right w:val="nil"/>
            </w:tcBorders>
            <w:shd w:val="clear" w:color="000000" w:fill="FFFFFF"/>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000000" w:fill="FFFFFF"/>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14</w:t>
            </w:r>
          </w:p>
        </w:tc>
        <w:tc>
          <w:tcPr>
            <w:tcW w:w="5578" w:type="dxa"/>
            <w:tcBorders>
              <w:top w:val="nil"/>
              <w:left w:val="single" w:sz="4" w:space="0" w:color="auto"/>
              <w:bottom w:val="single" w:sz="4" w:space="0" w:color="auto"/>
              <w:right w:val="single" w:sz="4" w:space="0" w:color="auto"/>
            </w:tcBorders>
            <w:shd w:val="clear" w:color="000000" w:fill="FFFFFF"/>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Грунтовка  труб и опор  ГФ-021 в 2 слоя</w:t>
            </w:r>
          </w:p>
        </w:tc>
        <w:tc>
          <w:tcPr>
            <w:tcW w:w="1275" w:type="dxa"/>
            <w:tcBorders>
              <w:top w:val="nil"/>
              <w:left w:val="nil"/>
              <w:bottom w:val="single" w:sz="4" w:space="0" w:color="auto"/>
              <w:right w:val="nil"/>
            </w:tcBorders>
            <w:shd w:val="clear" w:color="000000" w:fill="FFFFFF"/>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2</w:t>
            </w:r>
          </w:p>
        </w:tc>
        <w:tc>
          <w:tcPr>
            <w:tcW w:w="1209" w:type="dxa"/>
            <w:tcBorders>
              <w:top w:val="nil"/>
              <w:left w:val="single" w:sz="4" w:space="0" w:color="auto"/>
              <w:bottom w:val="single" w:sz="4" w:space="0" w:color="auto"/>
              <w:right w:val="single" w:sz="4" w:space="0" w:color="auto"/>
            </w:tcBorders>
            <w:shd w:val="clear" w:color="000000" w:fill="FFFFFF"/>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44.5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15</w:t>
            </w:r>
          </w:p>
        </w:tc>
        <w:tc>
          <w:tcPr>
            <w:tcW w:w="5578" w:type="dxa"/>
            <w:tcBorders>
              <w:top w:val="nil"/>
              <w:left w:val="single" w:sz="4" w:space="0" w:color="auto"/>
              <w:bottom w:val="single" w:sz="4" w:space="0" w:color="auto"/>
              <w:right w:val="single" w:sz="4" w:space="0" w:color="auto"/>
            </w:tcBorders>
            <w:shd w:val="clear" w:color="000000" w:fill="FFFFFF"/>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Окраска газопровода и опор масляной краской в 2 слоя</w:t>
            </w:r>
          </w:p>
        </w:tc>
        <w:tc>
          <w:tcPr>
            <w:tcW w:w="1275" w:type="dxa"/>
            <w:tcBorders>
              <w:top w:val="nil"/>
              <w:left w:val="nil"/>
              <w:bottom w:val="single" w:sz="4" w:space="0" w:color="auto"/>
              <w:right w:val="nil"/>
            </w:tcBorders>
            <w:shd w:val="clear" w:color="000000" w:fill="FFFFFF"/>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м</w:t>
            </w:r>
            <w:r w:rsidRPr="00B25584">
              <w:rPr>
                <w:rFonts w:ascii="GHEA Grapalat" w:hAnsi="GHEA Grapalat" w:cs="Arial"/>
                <w:sz w:val="20"/>
                <w:szCs w:val="20"/>
                <w:vertAlign w:val="superscript"/>
                <w:lang w:val="hy-AM" w:eastAsia="hy-AM" w:bidi="ar-SA"/>
              </w:rPr>
              <w:t>2</w:t>
            </w:r>
          </w:p>
        </w:tc>
        <w:tc>
          <w:tcPr>
            <w:tcW w:w="1209" w:type="dxa"/>
            <w:tcBorders>
              <w:top w:val="nil"/>
              <w:left w:val="single" w:sz="4" w:space="0" w:color="auto"/>
              <w:bottom w:val="single" w:sz="4" w:space="0" w:color="auto"/>
              <w:right w:val="single" w:sz="4" w:space="0" w:color="auto"/>
            </w:tcBorders>
            <w:shd w:val="clear" w:color="000000" w:fill="FFFFFF"/>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44.5</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16</w:t>
            </w:r>
          </w:p>
        </w:tc>
        <w:tc>
          <w:tcPr>
            <w:tcW w:w="5578" w:type="dxa"/>
            <w:tcBorders>
              <w:top w:val="nil"/>
              <w:left w:val="single" w:sz="4" w:space="0" w:color="auto"/>
              <w:bottom w:val="single" w:sz="4" w:space="0" w:color="auto"/>
              <w:right w:val="single" w:sz="4" w:space="0" w:color="auto"/>
            </w:tcBorders>
            <w:shd w:val="clear" w:color="000000" w:fill="FFFFFF"/>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Присоединение проектируемого трубопровода  к существующему газопроводу  Dу-50 </w:t>
            </w:r>
          </w:p>
        </w:tc>
        <w:tc>
          <w:tcPr>
            <w:tcW w:w="1275" w:type="dxa"/>
            <w:tcBorders>
              <w:top w:val="nil"/>
              <w:left w:val="nil"/>
              <w:bottom w:val="single" w:sz="4" w:space="0" w:color="auto"/>
              <w:right w:val="nil"/>
            </w:tcBorders>
            <w:shd w:val="clear" w:color="000000" w:fill="FFFFFF"/>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шт</w:t>
            </w:r>
          </w:p>
        </w:tc>
        <w:tc>
          <w:tcPr>
            <w:tcW w:w="1209" w:type="dxa"/>
            <w:tcBorders>
              <w:top w:val="nil"/>
              <w:left w:val="single" w:sz="4" w:space="0" w:color="auto"/>
              <w:bottom w:val="single" w:sz="4" w:space="0" w:color="auto"/>
              <w:right w:val="single" w:sz="4" w:space="0" w:color="auto"/>
            </w:tcBorders>
            <w:shd w:val="clear" w:color="000000" w:fill="FFFFFF"/>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17</w:t>
            </w:r>
          </w:p>
        </w:tc>
        <w:tc>
          <w:tcPr>
            <w:tcW w:w="5578" w:type="dxa"/>
            <w:tcBorders>
              <w:top w:val="nil"/>
              <w:left w:val="single" w:sz="4" w:space="0" w:color="auto"/>
              <w:bottom w:val="single" w:sz="4" w:space="0" w:color="auto"/>
              <w:right w:val="single" w:sz="4" w:space="0" w:color="auto"/>
            </w:tcBorders>
            <w:shd w:val="clear" w:color="000000" w:fill="FFFFFF"/>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Продувка газопровода</w:t>
            </w:r>
          </w:p>
        </w:tc>
        <w:tc>
          <w:tcPr>
            <w:tcW w:w="1275" w:type="dxa"/>
            <w:tcBorders>
              <w:top w:val="nil"/>
              <w:left w:val="nil"/>
              <w:bottom w:val="single" w:sz="4" w:space="0" w:color="auto"/>
              <w:right w:val="nil"/>
            </w:tcBorders>
            <w:shd w:val="clear" w:color="000000" w:fill="FFFFFF"/>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пм</w:t>
            </w:r>
          </w:p>
        </w:tc>
        <w:tc>
          <w:tcPr>
            <w:tcW w:w="1209" w:type="dxa"/>
            <w:tcBorders>
              <w:top w:val="nil"/>
              <w:left w:val="single" w:sz="4" w:space="0" w:color="auto"/>
              <w:bottom w:val="single" w:sz="4" w:space="0" w:color="auto"/>
              <w:right w:val="single" w:sz="4" w:space="0" w:color="auto"/>
            </w:tcBorders>
            <w:shd w:val="clear" w:color="000000" w:fill="FFFFFF"/>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148.0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nil"/>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18</w:t>
            </w:r>
          </w:p>
        </w:tc>
        <w:tc>
          <w:tcPr>
            <w:tcW w:w="5578" w:type="dxa"/>
            <w:tcBorders>
              <w:top w:val="nil"/>
              <w:left w:val="single" w:sz="4" w:space="0" w:color="auto"/>
              <w:bottom w:val="single" w:sz="4" w:space="0" w:color="auto"/>
              <w:right w:val="single" w:sz="4" w:space="0" w:color="auto"/>
            </w:tcBorders>
            <w:shd w:val="clear" w:color="000000" w:fill="FFFFFF"/>
            <w:vAlign w:val="center"/>
            <w:hideMark/>
          </w:tcPr>
          <w:p w:rsidR="00B25584" w:rsidRPr="00B25584" w:rsidRDefault="00B25584" w:rsidP="00B25584">
            <w:pP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 xml:space="preserve">Установка фасонных частей </w:t>
            </w:r>
          </w:p>
        </w:tc>
        <w:tc>
          <w:tcPr>
            <w:tcW w:w="1275" w:type="dxa"/>
            <w:tcBorders>
              <w:top w:val="nil"/>
              <w:left w:val="nil"/>
              <w:bottom w:val="single" w:sz="4" w:space="0" w:color="auto"/>
              <w:right w:val="nil"/>
            </w:tcBorders>
            <w:shd w:val="clear" w:color="000000" w:fill="FFFFFF"/>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кг</w:t>
            </w:r>
          </w:p>
        </w:tc>
        <w:tc>
          <w:tcPr>
            <w:tcW w:w="1209" w:type="dxa"/>
            <w:tcBorders>
              <w:top w:val="nil"/>
              <w:left w:val="single" w:sz="4" w:space="0" w:color="auto"/>
              <w:bottom w:val="single" w:sz="4" w:space="0" w:color="auto"/>
              <w:right w:val="single" w:sz="4" w:space="0" w:color="auto"/>
            </w:tcBorders>
            <w:shd w:val="clear" w:color="000000" w:fill="FFFFFF"/>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GHEA Grapalat" w:hAnsi="GHEA Grapalat" w:cs="Arial"/>
                <w:sz w:val="20"/>
                <w:szCs w:val="20"/>
                <w:lang w:val="hy-AM" w:eastAsia="hy-AM" w:bidi="ar-SA"/>
              </w:rPr>
              <w:t>26.0</w:t>
            </w:r>
          </w:p>
        </w:tc>
        <w:tc>
          <w:tcPr>
            <w:tcW w:w="1343"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auto" w:fill="auto"/>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 xml:space="preserve">                              -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5578" w:type="dxa"/>
            <w:tcBorders>
              <w:top w:val="nil"/>
              <w:left w:val="nil"/>
              <w:bottom w:val="single" w:sz="4" w:space="0" w:color="auto"/>
              <w:right w:val="single" w:sz="4" w:space="0" w:color="auto"/>
            </w:tcBorders>
            <w:shd w:val="clear" w:color="000000" w:fill="F2F2F2"/>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Итого:                                                           1.3%</w:t>
            </w:r>
          </w:p>
        </w:tc>
        <w:tc>
          <w:tcPr>
            <w:tcW w:w="1275"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209"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343"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000000" w:fill="F2F2F2"/>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000000" w:fill="D9D9D9"/>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5578" w:type="dxa"/>
            <w:tcBorders>
              <w:top w:val="nil"/>
              <w:left w:val="nil"/>
              <w:bottom w:val="single" w:sz="4" w:space="0" w:color="auto"/>
              <w:right w:val="single" w:sz="4" w:space="0" w:color="auto"/>
            </w:tcBorders>
            <w:shd w:val="clear" w:color="000000" w:fill="D9D9D9"/>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НДС 20%</w:t>
            </w:r>
          </w:p>
        </w:tc>
        <w:tc>
          <w:tcPr>
            <w:tcW w:w="1275" w:type="dxa"/>
            <w:tcBorders>
              <w:top w:val="nil"/>
              <w:left w:val="nil"/>
              <w:bottom w:val="single" w:sz="4" w:space="0" w:color="auto"/>
              <w:right w:val="single" w:sz="4" w:space="0" w:color="auto"/>
            </w:tcBorders>
            <w:shd w:val="clear" w:color="000000" w:fill="D9D9D9"/>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209" w:type="dxa"/>
            <w:tcBorders>
              <w:top w:val="nil"/>
              <w:left w:val="nil"/>
              <w:bottom w:val="single" w:sz="4" w:space="0" w:color="auto"/>
              <w:right w:val="single" w:sz="4" w:space="0" w:color="auto"/>
            </w:tcBorders>
            <w:shd w:val="clear" w:color="000000" w:fill="D9D9D9"/>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343" w:type="dxa"/>
            <w:tcBorders>
              <w:top w:val="nil"/>
              <w:left w:val="nil"/>
              <w:bottom w:val="single" w:sz="4" w:space="0" w:color="auto"/>
              <w:right w:val="single" w:sz="4" w:space="0" w:color="auto"/>
            </w:tcBorders>
            <w:shd w:val="clear" w:color="000000" w:fill="D9D9D9"/>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000000" w:fill="D9D9D9"/>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Calibri" w:hAnsi="Calibri" w:cs="Calibri"/>
                <w:b/>
                <w:bCs/>
                <w:sz w:val="20"/>
                <w:szCs w:val="20"/>
                <w:lang w:val="hy-AM" w:eastAsia="hy-AM" w:bidi="ar-SA"/>
              </w:rPr>
              <w:t> </w:t>
            </w:r>
          </w:p>
        </w:tc>
      </w:tr>
      <w:tr w:rsidR="00B25584" w:rsidRPr="00B25584" w:rsidTr="00B25584">
        <w:trPr>
          <w:trHeight w:val="300"/>
        </w:trPr>
        <w:tc>
          <w:tcPr>
            <w:tcW w:w="518" w:type="dxa"/>
            <w:tcBorders>
              <w:top w:val="nil"/>
              <w:left w:val="single" w:sz="4" w:space="0" w:color="auto"/>
              <w:bottom w:val="single" w:sz="4" w:space="0" w:color="auto"/>
              <w:right w:val="single" w:sz="4" w:space="0" w:color="auto"/>
            </w:tcBorders>
            <w:shd w:val="clear" w:color="000000" w:fill="D9D9D9"/>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5578" w:type="dxa"/>
            <w:tcBorders>
              <w:top w:val="nil"/>
              <w:left w:val="nil"/>
              <w:bottom w:val="single" w:sz="4" w:space="0" w:color="auto"/>
              <w:right w:val="single" w:sz="4" w:space="0" w:color="auto"/>
            </w:tcBorders>
            <w:shd w:val="clear" w:color="000000" w:fill="D9D9D9"/>
            <w:vAlign w:val="center"/>
            <w:hideMark/>
          </w:tcPr>
          <w:p w:rsidR="00B25584" w:rsidRPr="00B25584" w:rsidRDefault="00B25584" w:rsidP="00B25584">
            <w:pPr>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Итого 100%</w:t>
            </w:r>
          </w:p>
        </w:tc>
        <w:tc>
          <w:tcPr>
            <w:tcW w:w="1275" w:type="dxa"/>
            <w:tcBorders>
              <w:top w:val="nil"/>
              <w:left w:val="nil"/>
              <w:bottom w:val="single" w:sz="4" w:space="0" w:color="auto"/>
              <w:right w:val="single" w:sz="4" w:space="0" w:color="auto"/>
            </w:tcBorders>
            <w:shd w:val="clear" w:color="000000" w:fill="D9D9D9"/>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209" w:type="dxa"/>
            <w:tcBorders>
              <w:top w:val="nil"/>
              <w:left w:val="nil"/>
              <w:bottom w:val="single" w:sz="4" w:space="0" w:color="auto"/>
              <w:right w:val="single" w:sz="4" w:space="0" w:color="auto"/>
            </w:tcBorders>
            <w:shd w:val="clear" w:color="000000" w:fill="D9D9D9"/>
            <w:noWrap/>
            <w:vAlign w:val="center"/>
            <w:hideMark/>
          </w:tcPr>
          <w:p w:rsidR="00B25584" w:rsidRPr="00B25584" w:rsidRDefault="00B25584" w:rsidP="00B25584">
            <w:pPr>
              <w:jc w:val="right"/>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343" w:type="dxa"/>
            <w:tcBorders>
              <w:top w:val="nil"/>
              <w:left w:val="nil"/>
              <w:bottom w:val="single" w:sz="4" w:space="0" w:color="auto"/>
              <w:right w:val="single" w:sz="4" w:space="0" w:color="auto"/>
            </w:tcBorders>
            <w:shd w:val="clear" w:color="000000" w:fill="D9D9D9"/>
            <w:noWrap/>
            <w:vAlign w:val="center"/>
            <w:hideMark/>
          </w:tcPr>
          <w:p w:rsidR="00B25584" w:rsidRPr="00B25584" w:rsidRDefault="00B25584" w:rsidP="00B25584">
            <w:pPr>
              <w:jc w:val="center"/>
              <w:rPr>
                <w:rFonts w:ascii="GHEA Grapalat" w:hAnsi="GHEA Grapalat" w:cs="Arial"/>
                <w:sz w:val="20"/>
                <w:szCs w:val="20"/>
                <w:lang w:val="hy-AM" w:eastAsia="hy-AM" w:bidi="ar-SA"/>
              </w:rPr>
            </w:pPr>
            <w:r w:rsidRPr="00B25584">
              <w:rPr>
                <w:rFonts w:ascii="Calibri" w:hAnsi="Calibri" w:cs="Calibri"/>
                <w:sz w:val="20"/>
                <w:szCs w:val="20"/>
                <w:lang w:val="hy-AM" w:eastAsia="hy-AM" w:bidi="ar-SA"/>
              </w:rPr>
              <w:t> </w:t>
            </w:r>
          </w:p>
        </w:tc>
        <w:tc>
          <w:tcPr>
            <w:tcW w:w="1417" w:type="dxa"/>
            <w:tcBorders>
              <w:top w:val="nil"/>
              <w:left w:val="nil"/>
              <w:bottom w:val="single" w:sz="4" w:space="0" w:color="auto"/>
              <w:right w:val="single" w:sz="4" w:space="0" w:color="auto"/>
            </w:tcBorders>
            <w:shd w:val="clear" w:color="000000" w:fill="D9D9D9"/>
            <w:noWrap/>
            <w:vAlign w:val="center"/>
            <w:hideMark/>
          </w:tcPr>
          <w:p w:rsidR="00B25584" w:rsidRPr="00B25584" w:rsidRDefault="00B25584" w:rsidP="00B25584">
            <w:pPr>
              <w:jc w:val="right"/>
              <w:rPr>
                <w:rFonts w:ascii="GHEA Grapalat" w:hAnsi="GHEA Grapalat" w:cs="Arial"/>
                <w:b/>
                <w:bCs/>
                <w:sz w:val="20"/>
                <w:szCs w:val="20"/>
                <w:lang w:val="hy-AM" w:eastAsia="hy-AM" w:bidi="ar-SA"/>
              </w:rPr>
            </w:pPr>
            <w:r w:rsidRPr="00B25584">
              <w:rPr>
                <w:rFonts w:ascii="GHEA Grapalat" w:hAnsi="GHEA Grapalat" w:cs="Arial"/>
                <w:b/>
                <w:bCs/>
                <w:sz w:val="20"/>
                <w:szCs w:val="20"/>
                <w:lang w:val="hy-AM" w:eastAsia="hy-AM" w:bidi="ar-SA"/>
              </w:rPr>
              <w:t>171866,4</w:t>
            </w:r>
          </w:p>
        </w:tc>
      </w:tr>
    </w:tbl>
    <w:p w:rsidR="0021023E" w:rsidRDefault="0021023E" w:rsidP="0085243E">
      <w:pPr>
        <w:widowControl w:val="0"/>
        <w:spacing w:line="360" w:lineRule="auto"/>
        <w:ind w:firstLine="567"/>
        <w:rPr>
          <w:rFonts w:ascii="GHEA Grapalat" w:hAnsi="GHEA Grapalat"/>
        </w:rPr>
      </w:pPr>
    </w:p>
    <w:p w:rsidR="00BB28C8" w:rsidRPr="009F3DC7" w:rsidRDefault="00BB28C8" w:rsidP="0085243E">
      <w:pPr>
        <w:widowControl w:val="0"/>
        <w:spacing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w:t>
      </w:r>
      <w:r w:rsidR="004A07C6" w:rsidRPr="004A07C6">
        <w:rPr>
          <w:rFonts w:ascii="GHEA Grapalat" w:hAnsi="GHEA Grapalat"/>
        </w:rPr>
        <w:t>г. Балаовит, Л. Ул. Аветисяна, 1-ый переулок 9/1</w:t>
      </w:r>
      <w:r w:rsidRPr="009F3DC7">
        <w:rPr>
          <w:rFonts w:ascii="GHEA Grapalat" w:hAnsi="GHEA Grapalat"/>
        </w:rPr>
        <w:t>.</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85243E">
            <w:pPr>
              <w:widowControl w:val="0"/>
              <w:spacing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85243E">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85243E">
            <w:pPr>
              <w:widowControl w:val="0"/>
              <w:spacing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85243E">
            <w:pPr>
              <w:widowControl w:val="0"/>
              <w:spacing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85243E">
            <w:pPr>
              <w:widowControl w:val="0"/>
              <w:spacing w:line="360" w:lineRule="auto"/>
              <w:ind w:firstLine="34"/>
              <w:jc w:val="center"/>
              <w:rPr>
                <w:rFonts w:ascii="GHEA Grapalat" w:hAnsi="GHEA Grapalat"/>
              </w:rPr>
            </w:pPr>
          </w:p>
        </w:tc>
        <w:tc>
          <w:tcPr>
            <w:tcW w:w="4343" w:type="dxa"/>
          </w:tcPr>
          <w:p w:rsidR="00BB28C8" w:rsidRPr="009F3DC7" w:rsidRDefault="00BB28C8" w:rsidP="0085243E">
            <w:pPr>
              <w:widowControl w:val="0"/>
              <w:spacing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85243E">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85243E">
            <w:pPr>
              <w:widowControl w:val="0"/>
              <w:spacing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85243E">
            <w:pPr>
              <w:widowControl w:val="0"/>
              <w:spacing w:line="360" w:lineRule="auto"/>
              <w:ind w:firstLine="34"/>
              <w:jc w:val="center"/>
              <w:rPr>
                <w:rFonts w:ascii="GHEA Grapalat" w:hAnsi="GHEA Grapalat"/>
              </w:rPr>
            </w:pPr>
            <w:r w:rsidRPr="009F3DC7">
              <w:rPr>
                <w:rFonts w:ascii="GHEA Grapalat" w:hAnsi="GHEA Grapalat"/>
              </w:rPr>
              <w:t>М. П.</w:t>
            </w:r>
          </w:p>
        </w:tc>
      </w:tr>
    </w:tbl>
    <w:p w:rsidR="00BB28C8" w:rsidRDefault="00BB28C8" w:rsidP="0085243E">
      <w:pPr>
        <w:widowControl w:val="0"/>
        <w:spacing w:line="360" w:lineRule="auto"/>
        <w:ind w:firstLine="567"/>
        <w:jc w:val="right"/>
        <w:rPr>
          <w:rFonts w:ascii="GHEA Grapalat" w:hAnsi="GHEA Grapalat"/>
          <w:i/>
        </w:rPr>
      </w:pPr>
    </w:p>
    <w:p w:rsidR="00BB28C8" w:rsidRDefault="00BB28C8" w:rsidP="0085243E">
      <w:pPr>
        <w:rPr>
          <w:rFonts w:ascii="GHEA Grapalat" w:hAnsi="GHEA Grapalat"/>
          <w:i/>
        </w:rPr>
      </w:pPr>
      <w:r>
        <w:rPr>
          <w:rFonts w:ascii="GHEA Grapalat" w:hAnsi="GHEA Grapalat"/>
          <w:i/>
        </w:rPr>
        <w:br w:type="page"/>
      </w:r>
    </w:p>
    <w:p w:rsidR="0021023E" w:rsidRDefault="0021023E" w:rsidP="0085243E">
      <w:pPr>
        <w:widowControl w:val="0"/>
        <w:spacing w:line="360" w:lineRule="auto"/>
        <w:ind w:firstLine="567"/>
        <w:jc w:val="right"/>
        <w:rPr>
          <w:rFonts w:ascii="GHEA Grapalat" w:hAnsi="GHEA Grapalat"/>
          <w:i/>
        </w:rPr>
        <w:sectPr w:rsidR="0021023E" w:rsidSect="0021023E">
          <w:footerReference w:type="default" r:id="rId15"/>
          <w:footnotePr>
            <w:pos w:val="beneathText"/>
          </w:footnotePr>
          <w:type w:val="nextColumn"/>
          <w:pgSz w:w="11907" w:h="16840" w:code="9"/>
          <w:pgMar w:top="993" w:right="1418" w:bottom="426" w:left="1418" w:header="561" w:footer="561" w:gutter="0"/>
          <w:cols w:space="720"/>
          <w:docGrid w:linePitch="326"/>
        </w:sectPr>
      </w:pPr>
    </w:p>
    <w:p w:rsidR="00BB28C8" w:rsidRPr="009F3DC7" w:rsidRDefault="00BB28C8" w:rsidP="0085243E">
      <w:pPr>
        <w:widowControl w:val="0"/>
        <w:spacing w:line="360" w:lineRule="auto"/>
        <w:ind w:firstLine="567"/>
        <w:jc w:val="right"/>
        <w:rPr>
          <w:rFonts w:ascii="GHEA Grapalat" w:hAnsi="GHEA Grapalat" w:cs="Arial"/>
          <w:i/>
        </w:rPr>
      </w:pPr>
      <w:r w:rsidRPr="009F3DC7">
        <w:rPr>
          <w:rFonts w:ascii="GHEA Grapalat" w:hAnsi="GHEA Grapalat"/>
          <w:i/>
        </w:rPr>
        <w:t>Приложение № 2</w:t>
      </w:r>
    </w:p>
    <w:p w:rsidR="00BB28C8" w:rsidRPr="009F3DC7" w:rsidRDefault="00BB28C8" w:rsidP="0085243E">
      <w:pPr>
        <w:widowControl w:val="0"/>
        <w:spacing w:line="360" w:lineRule="auto"/>
        <w:ind w:firstLine="567"/>
        <w:jc w:val="right"/>
        <w:rPr>
          <w:rFonts w:ascii="GHEA Grapalat" w:hAnsi="GHEA Grapalat" w:cs="Arial"/>
          <w:i/>
        </w:rPr>
      </w:pPr>
      <w:r w:rsidRPr="009F3DC7">
        <w:rPr>
          <w:rFonts w:ascii="GHEA Grapalat" w:hAnsi="GHEA Grapalat"/>
          <w:i/>
        </w:rPr>
        <w:t>к Договору под кодом</w:t>
      </w:r>
      <w:r w:rsidR="0085243E" w:rsidRPr="0085243E">
        <w:rPr>
          <w:rFonts w:ascii="GHEA Grapalat" w:hAnsi="GHEA Grapalat"/>
          <w:i/>
        </w:rPr>
        <w:t xml:space="preserve"> </w:t>
      </w:r>
      <w:r w:rsidR="0085243E" w:rsidRPr="00BF4CE2">
        <w:rPr>
          <w:rFonts w:ascii="GHEA Grapalat" w:hAnsi="GHEA Grapalat"/>
          <w:i/>
          <w:sz w:val="20"/>
          <w:szCs w:val="20"/>
          <w:lang w:val="af-ZA"/>
        </w:rPr>
        <w:t>«</w:t>
      </w:r>
      <w:r w:rsidR="0085243E" w:rsidRPr="00BF4CE2">
        <w:rPr>
          <w:rFonts w:ascii="GHEA Grapalat" w:hAnsi="GHEA Grapalat"/>
          <w:b/>
          <w:i/>
          <w:sz w:val="20"/>
          <w:szCs w:val="20"/>
          <w:lang w:val="af-ZA"/>
        </w:rPr>
        <w:t>ՀՀ-ԿՄԲՀ-ԲՄԱՇՁԲ-21/7</w:t>
      </w:r>
      <w:r w:rsidR="004A07C6">
        <w:rPr>
          <w:rFonts w:ascii="GHEA Grapalat" w:hAnsi="GHEA Grapalat"/>
          <w:b/>
          <w:i/>
          <w:sz w:val="20"/>
          <w:szCs w:val="20"/>
          <w:lang w:val="af-ZA"/>
        </w:rPr>
        <w:t>5</w:t>
      </w:r>
      <w:r w:rsidR="0085243E" w:rsidRPr="00BF4CE2">
        <w:rPr>
          <w:rFonts w:ascii="GHEA Grapalat" w:hAnsi="GHEA Grapalat"/>
          <w:i/>
          <w:sz w:val="20"/>
          <w:szCs w:val="20"/>
          <w:lang w:val="af-ZA"/>
        </w:rPr>
        <w:t>»</w:t>
      </w:r>
      <w:r w:rsidRPr="009F3DC7">
        <w:rPr>
          <w:rFonts w:ascii="GHEA Grapalat" w:hAnsi="GHEA Grapalat"/>
          <w:i/>
        </w:rPr>
        <w:t xml:space="preserve">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21023E" w:rsidRDefault="00BB28C8" w:rsidP="0085243E">
      <w:pPr>
        <w:widowControl w:val="0"/>
        <w:spacing w:line="360" w:lineRule="auto"/>
        <w:ind w:firstLine="567"/>
        <w:jc w:val="center"/>
        <w:rPr>
          <w:rFonts w:ascii="GHEA Grapalat" w:hAnsi="GHEA Grapalat"/>
          <w:b/>
          <w:sz w:val="20"/>
          <w:szCs w:val="20"/>
        </w:rPr>
      </w:pPr>
      <w:r w:rsidRPr="0021023E">
        <w:rPr>
          <w:rFonts w:ascii="GHEA Grapalat" w:hAnsi="GHEA Grapalat"/>
          <w:b/>
          <w:sz w:val="20"/>
          <w:szCs w:val="20"/>
        </w:rPr>
        <w:t>КАЛЕНДАРНЫЙ ГРАФИК</w:t>
      </w:r>
    </w:p>
    <w:p w:rsidR="00BB28C8" w:rsidRPr="009F3DC7" w:rsidRDefault="00BB28C8" w:rsidP="0085243E">
      <w:pPr>
        <w:widowControl w:val="0"/>
        <w:spacing w:line="360" w:lineRule="auto"/>
        <w:ind w:firstLine="567"/>
        <w:jc w:val="center"/>
        <w:rPr>
          <w:rFonts w:ascii="GHEA Grapalat" w:hAnsi="GHEA Grapalat"/>
          <w:b/>
        </w:rPr>
      </w:pPr>
      <w:r w:rsidRPr="0021023E">
        <w:rPr>
          <w:rFonts w:ascii="GHEA Grapalat" w:hAnsi="GHEA Grapalat"/>
          <w:b/>
          <w:sz w:val="20"/>
          <w:szCs w:val="20"/>
        </w:rPr>
        <w:t>ВЫПОЛНЕНИЯ РАБОТ</w:t>
      </w:r>
      <w:r w:rsidRPr="0021023E">
        <w:rPr>
          <w:rFonts w:ascii="GHEA Grapalat" w:hAnsi="GHEA Grapalat"/>
          <w:sz w:val="20"/>
          <w:szCs w:val="20"/>
        </w:rPr>
        <w:t xml:space="preserve"> "</w:t>
      </w:r>
      <w:r w:rsidR="0085243E" w:rsidRPr="0021023E">
        <w:rPr>
          <w:rFonts w:ascii="GHEA Grapalat" w:hAnsi="GHEA Grapalat"/>
          <w:sz w:val="20"/>
          <w:szCs w:val="20"/>
        </w:rPr>
        <w:t xml:space="preserve"> СТРОИТЕЛЬСТВО НОВОГО ДЕТСКОГО САДА ОБЩИНЫ БАЛАОВИТ КОТАЙКСКОГО МАРЗА РА</w:t>
      </w:r>
      <w:r w:rsidRPr="0021023E">
        <w:rPr>
          <w:rFonts w:ascii="GHEA Grapalat" w:hAnsi="GHEA Grapalat"/>
          <w:sz w:val="20"/>
          <w:szCs w:val="20"/>
        </w:rPr>
        <w:t>"</w:t>
      </w:r>
    </w:p>
    <w:p w:rsidR="0021023E" w:rsidRPr="00711214" w:rsidRDefault="0021023E" w:rsidP="0021023E">
      <w:pPr>
        <w:jc w:val="center"/>
        <w:rPr>
          <w:rFonts w:ascii="GHEA Grapalat" w:hAnsi="GHEA Grapalat" w:cs="Arial"/>
          <w:b/>
          <w:color w:val="000000"/>
          <w:sz w:val="20"/>
          <w:szCs w:val="20"/>
          <w:u w:val="single"/>
          <w:lang w:val="pt-BR"/>
        </w:rPr>
      </w:pPr>
      <w:r w:rsidRPr="0021023E">
        <w:rPr>
          <w:rFonts w:ascii="GHEA Grapalat" w:hAnsi="GHEA Grapalat" w:cs="Arial"/>
          <w:b/>
          <w:color w:val="000000"/>
          <w:sz w:val="20"/>
          <w:szCs w:val="20"/>
          <w:u w:val="single"/>
        </w:rPr>
        <w:t>ГРАФИК СТРОИТЕЛЬНО-МОНТАЖНЫХ РАБОТ В СООТВЕТСТВИИ С РАБОТАМИ И ТЕХНОЛОГИЧЕСКОЙ ПОСЛЕДОВАТЕЛЬНОСТЬЮ</w:t>
      </w:r>
    </w:p>
    <w:p w:rsidR="0021023E" w:rsidRPr="00711214" w:rsidRDefault="0021023E" w:rsidP="0021023E">
      <w:pPr>
        <w:jc w:val="center"/>
        <w:rPr>
          <w:lang w:val="pt-BR"/>
        </w:rPr>
      </w:pPr>
    </w:p>
    <w:p w:rsidR="00BB28C8" w:rsidRPr="009F3DC7" w:rsidRDefault="0021023E" w:rsidP="0021023E">
      <w:pPr>
        <w:widowControl w:val="0"/>
        <w:spacing w:line="360" w:lineRule="auto"/>
        <w:ind w:firstLine="567"/>
        <w:jc w:val="both"/>
        <w:outlineLvl w:val="3"/>
        <w:rPr>
          <w:rFonts w:ascii="GHEA Grapalat" w:hAnsi="GHEA Grapalat"/>
          <w:i/>
        </w:rPr>
      </w:pPr>
      <w:r w:rsidRPr="00C9337D">
        <w:rPr>
          <w:noProof/>
          <w:lang w:bidi="ar-SA"/>
        </w:rPr>
        <w:drawing>
          <wp:inline distT="0" distB="0" distL="0" distR="0">
            <wp:extent cx="9843770" cy="387223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43770" cy="3872230"/>
                    </a:xfrm>
                    <a:prstGeom prst="rect">
                      <a:avLst/>
                    </a:prstGeom>
                    <a:noFill/>
                    <a:ln>
                      <a:noFill/>
                    </a:ln>
                  </pic:spPr>
                </pic:pic>
              </a:graphicData>
            </a:graphic>
          </wp:inline>
        </w:drawing>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85243E">
            <w:pPr>
              <w:widowControl w:val="0"/>
              <w:spacing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85243E">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85243E">
            <w:pPr>
              <w:widowControl w:val="0"/>
              <w:spacing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85243E">
            <w:pPr>
              <w:widowControl w:val="0"/>
              <w:spacing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85243E">
            <w:pPr>
              <w:widowControl w:val="0"/>
              <w:spacing w:line="360" w:lineRule="auto"/>
              <w:jc w:val="center"/>
              <w:rPr>
                <w:rFonts w:ascii="GHEA Grapalat" w:hAnsi="GHEA Grapalat"/>
              </w:rPr>
            </w:pPr>
          </w:p>
        </w:tc>
        <w:tc>
          <w:tcPr>
            <w:tcW w:w="4343" w:type="dxa"/>
          </w:tcPr>
          <w:p w:rsidR="00BB28C8" w:rsidRPr="009F3DC7" w:rsidRDefault="00BB28C8" w:rsidP="0085243E">
            <w:pPr>
              <w:widowControl w:val="0"/>
              <w:spacing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85243E">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85243E">
            <w:pPr>
              <w:widowControl w:val="0"/>
              <w:spacing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85243E">
            <w:pPr>
              <w:widowControl w:val="0"/>
              <w:spacing w:line="360" w:lineRule="auto"/>
              <w:jc w:val="center"/>
              <w:rPr>
                <w:rFonts w:ascii="GHEA Grapalat" w:hAnsi="GHEA Grapalat"/>
              </w:rPr>
            </w:pPr>
            <w:r w:rsidRPr="009F3DC7">
              <w:rPr>
                <w:rFonts w:ascii="GHEA Grapalat" w:hAnsi="GHEA Grapalat"/>
              </w:rPr>
              <w:t>М. П.</w:t>
            </w:r>
          </w:p>
        </w:tc>
      </w:tr>
    </w:tbl>
    <w:p w:rsidR="00BB28C8" w:rsidRPr="009F3DC7" w:rsidRDefault="00BB28C8" w:rsidP="0085243E">
      <w:pPr>
        <w:widowControl w:val="0"/>
        <w:tabs>
          <w:tab w:val="left" w:pos="8789"/>
        </w:tabs>
        <w:spacing w:line="360" w:lineRule="auto"/>
        <w:ind w:firstLine="567"/>
        <w:jc w:val="both"/>
        <w:rPr>
          <w:rFonts w:ascii="GHEA Grapalat" w:hAnsi="GHEA Grapalat"/>
        </w:rPr>
      </w:pPr>
    </w:p>
    <w:p w:rsidR="0021023E" w:rsidRDefault="0021023E" w:rsidP="0021023E">
      <w:pPr>
        <w:widowControl w:val="0"/>
        <w:spacing w:line="360" w:lineRule="auto"/>
        <w:rPr>
          <w:rFonts w:ascii="GHEA Grapalat" w:hAnsi="GHEA Grapalat"/>
          <w:i/>
        </w:rPr>
        <w:sectPr w:rsidR="0021023E" w:rsidSect="0021023E">
          <w:footnotePr>
            <w:pos w:val="beneathText"/>
          </w:footnotePr>
          <w:type w:val="nextColumn"/>
          <w:pgSz w:w="16840" w:h="11907" w:orient="landscape" w:code="9"/>
          <w:pgMar w:top="284" w:right="992" w:bottom="426" w:left="425" w:header="561" w:footer="98" w:gutter="0"/>
          <w:cols w:space="720"/>
          <w:docGrid w:linePitch="326"/>
        </w:sectPr>
      </w:pPr>
    </w:p>
    <w:p w:rsidR="00BB28C8" w:rsidRPr="009F3DC7" w:rsidRDefault="00BB28C8" w:rsidP="0085243E">
      <w:pPr>
        <w:widowControl w:val="0"/>
        <w:spacing w:line="360" w:lineRule="auto"/>
        <w:ind w:firstLine="567"/>
        <w:jc w:val="right"/>
        <w:rPr>
          <w:rFonts w:ascii="GHEA Grapalat" w:hAnsi="GHEA Grapalat" w:cs="Sylfaen"/>
          <w:i/>
        </w:rPr>
      </w:pPr>
      <w:r w:rsidRPr="009F3DC7">
        <w:rPr>
          <w:rFonts w:ascii="GHEA Grapalat" w:hAnsi="GHEA Grapalat"/>
          <w:i/>
        </w:rPr>
        <w:t>Приложение № 3</w:t>
      </w:r>
    </w:p>
    <w:p w:rsidR="00BB28C8" w:rsidRPr="009F3DC7" w:rsidRDefault="00BB28C8" w:rsidP="0085243E">
      <w:pPr>
        <w:widowControl w:val="0"/>
        <w:spacing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0085243E" w:rsidRPr="00BF4CE2">
        <w:rPr>
          <w:rFonts w:ascii="GHEA Grapalat" w:hAnsi="GHEA Grapalat"/>
          <w:i/>
          <w:sz w:val="20"/>
          <w:szCs w:val="20"/>
          <w:lang w:val="af-ZA"/>
        </w:rPr>
        <w:t>«</w:t>
      </w:r>
      <w:r w:rsidR="0085243E" w:rsidRPr="00BF4CE2">
        <w:rPr>
          <w:rFonts w:ascii="GHEA Grapalat" w:hAnsi="GHEA Grapalat"/>
          <w:b/>
          <w:i/>
          <w:sz w:val="20"/>
          <w:szCs w:val="20"/>
          <w:lang w:val="af-ZA"/>
        </w:rPr>
        <w:t>ՀՀ-ԿՄԲՀ-ԲՄԱՇՁԲ-21/7</w:t>
      </w:r>
      <w:r w:rsidR="004A07C6">
        <w:rPr>
          <w:rFonts w:ascii="GHEA Grapalat" w:hAnsi="GHEA Grapalat"/>
          <w:b/>
          <w:i/>
          <w:sz w:val="20"/>
          <w:szCs w:val="20"/>
          <w:lang w:val="af-ZA"/>
        </w:rPr>
        <w:t>5</w:t>
      </w:r>
      <w:r w:rsidR="0085243E" w:rsidRPr="00BF4CE2">
        <w:rPr>
          <w:rFonts w:ascii="GHEA Grapalat" w:hAnsi="GHEA Grapalat"/>
          <w:i/>
          <w:sz w:val="20"/>
          <w:szCs w:val="20"/>
          <w:lang w:val="af-ZA"/>
        </w:rPr>
        <w:t>»</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85243E">
      <w:pPr>
        <w:widowControl w:val="0"/>
        <w:tabs>
          <w:tab w:val="left" w:pos="9540"/>
        </w:tabs>
        <w:spacing w:line="360" w:lineRule="auto"/>
        <w:ind w:firstLine="567"/>
        <w:jc w:val="center"/>
        <w:rPr>
          <w:rFonts w:ascii="GHEA Grapalat" w:hAnsi="GHEA Grapalat"/>
        </w:rPr>
      </w:pPr>
    </w:p>
    <w:p w:rsidR="00BB28C8" w:rsidRPr="00685FDC" w:rsidRDefault="00BB28C8" w:rsidP="0085243E">
      <w:pPr>
        <w:widowControl w:val="0"/>
        <w:spacing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34"/>
        <w:t>*</w:t>
      </w:r>
    </w:p>
    <w:p w:rsidR="00BB28C8" w:rsidRPr="009F3DC7" w:rsidRDefault="00BB28C8" w:rsidP="0085243E">
      <w:pPr>
        <w:widowControl w:val="0"/>
        <w:spacing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85243E">
            <w:pPr>
              <w:widowControl w:val="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85243E">
            <w:pPr>
              <w:widowControl w:val="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85243E">
            <w:pPr>
              <w:widowControl w:val="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85243E">
            <w:pPr>
              <w:widowControl w:val="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85243E">
            <w:pPr>
              <w:widowControl w:val="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af6"/>
                <w:rFonts w:ascii="GHEA Grapalat" w:hAnsi="GHEA Grapalat"/>
                <w:sz w:val="14"/>
                <w:szCs w:val="16"/>
              </w:rPr>
              <w:footnoteReference w:customMarkFollows="1" w:id="35"/>
              <w:t>**</w:t>
            </w:r>
          </w:p>
        </w:tc>
      </w:tr>
      <w:tr w:rsidR="00BB28C8" w:rsidRPr="00685FDC" w:rsidTr="003D2146">
        <w:trPr>
          <w:cantSplit/>
          <w:trHeight w:val="1134"/>
          <w:jc w:val="center"/>
        </w:trPr>
        <w:tc>
          <w:tcPr>
            <w:tcW w:w="1259" w:type="dxa"/>
          </w:tcPr>
          <w:p w:rsidR="00BB28C8" w:rsidRPr="00685FDC" w:rsidRDefault="00BB28C8" w:rsidP="0085243E">
            <w:pPr>
              <w:widowControl w:val="0"/>
              <w:jc w:val="center"/>
              <w:rPr>
                <w:rFonts w:ascii="GHEA Grapalat" w:hAnsi="GHEA Grapalat"/>
                <w:sz w:val="14"/>
                <w:szCs w:val="16"/>
              </w:rPr>
            </w:pPr>
          </w:p>
        </w:tc>
        <w:tc>
          <w:tcPr>
            <w:tcW w:w="1238" w:type="dxa"/>
          </w:tcPr>
          <w:p w:rsidR="00BB28C8" w:rsidRPr="00685FDC" w:rsidRDefault="00BB28C8" w:rsidP="0085243E">
            <w:pPr>
              <w:widowControl w:val="0"/>
              <w:jc w:val="center"/>
              <w:rPr>
                <w:rFonts w:ascii="GHEA Grapalat" w:hAnsi="GHEA Grapalat"/>
                <w:sz w:val="14"/>
                <w:szCs w:val="16"/>
              </w:rPr>
            </w:pPr>
          </w:p>
        </w:tc>
        <w:tc>
          <w:tcPr>
            <w:tcW w:w="1019" w:type="dxa"/>
          </w:tcPr>
          <w:p w:rsidR="00BB28C8" w:rsidRPr="00685FDC" w:rsidRDefault="00BB28C8" w:rsidP="0085243E">
            <w:pPr>
              <w:widowControl w:val="0"/>
              <w:jc w:val="center"/>
              <w:rPr>
                <w:rFonts w:ascii="GHEA Grapalat" w:hAnsi="GHEA Grapalat"/>
                <w:sz w:val="14"/>
                <w:szCs w:val="16"/>
              </w:rPr>
            </w:pPr>
          </w:p>
        </w:tc>
        <w:tc>
          <w:tcPr>
            <w:tcW w:w="582" w:type="dxa"/>
            <w:vAlign w:val="center"/>
          </w:tcPr>
          <w:p w:rsidR="00BB28C8" w:rsidRPr="00685FDC" w:rsidRDefault="00BB28C8" w:rsidP="0085243E">
            <w:pPr>
              <w:widowControl w:val="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85243E">
            <w:pPr>
              <w:widowControl w:val="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85243E">
            <w:pPr>
              <w:widowControl w:val="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85243E">
            <w:pPr>
              <w:widowControl w:val="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85243E">
            <w:pPr>
              <w:widowControl w:val="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85243E">
            <w:pPr>
              <w:widowControl w:val="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85243E">
            <w:pPr>
              <w:widowControl w:val="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85243E">
            <w:pPr>
              <w:widowControl w:val="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85243E">
            <w:pPr>
              <w:widowControl w:val="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85243E">
            <w:pPr>
              <w:widowControl w:val="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85243E">
            <w:pPr>
              <w:widowControl w:val="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85243E">
            <w:pPr>
              <w:widowControl w:val="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85243E">
            <w:pPr>
              <w:widowControl w:val="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4A7210" w:rsidRPr="00685FDC" w:rsidTr="00921B85">
        <w:trPr>
          <w:cantSplit/>
          <w:trHeight w:val="1134"/>
          <w:jc w:val="center"/>
        </w:trPr>
        <w:tc>
          <w:tcPr>
            <w:tcW w:w="1259" w:type="dxa"/>
            <w:vAlign w:val="center"/>
          </w:tcPr>
          <w:p w:rsidR="004A7210" w:rsidRPr="00E6597C" w:rsidRDefault="004A7210" w:rsidP="000303CF">
            <w:pPr>
              <w:jc w:val="center"/>
              <w:rPr>
                <w:rFonts w:ascii="GHEA Grapalat" w:hAnsi="GHEA Grapalat"/>
                <w:sz w:val="20"/>
                <w:lang w:val="es-ES"/>
              </w:rPr>
            </w:pPr>
            <w:r>
              <w:rPr>
                <w:rFonts w:ascii="GHEA Grapalat" w:hAnsi="GHEA Grapalat"/>
                <w:sz w:val="20"/>
                <w:lang w:val="es-ES"/>
              </w:rPr>
              <w:t>1</w:t>
            </w:r>
          </w:p>
        </w:tc>
        <w:tc>
          <w:tcPr>
            <w:tcW w:w="1238" w:type="dxa"/>
            <w:vAlign w:val="center"/>
          </w:tcPr>
          <w:p w:rsidR="004A7210" w:rsidRPr="00E6597C" w:rsidRDefault="004A7210" w:rsidP="000303CF">
            <w:pPr>
              <w:jc w:val="center"/>
              <w:rPr>
                <w:rFonts w:ascii="GHEA Grapalat" w:hAnsi="GHEA Grapalat"/>
                <w:sz w:val="20"/>
                <w:lang w:val="es-ES"/>
              </w:rPr>
            </w:pPr>
            <w:r>
              <w:rPr>
                <w:rFonts w:ascii="GHEA Grapalat" w:hAnsi="GHEA Grapalat"/>
                <w:sz w:val="20"/>
                <w:lang w:val="es-ES"/>
              </w:rPr>
              <w:t>44141000</w:t>
            </w:r>
          </w:p>
        </w:tc>
        <w:tc>
          <w:tcPr>
            <w:tcW w:w="1019" w:type="dxa"/>
            <w:vAlign w:val="center"/>
          </w:tcPr>
          <w:p w:rsidR="004A7210" w:rsidRPr="00E6597C" w:rsidRDefault="004A7210" w:rsidP="000303CF">
            <w:pPr>
              <w:jc w:val="center"/>
              <w:rPr>
                <w:rFonts w:ascii="GHEA Grapalat" w:hAnsi="GHEA Grapalat"/>
                <w:sz w:val="20"/>
                <w:lang w:val="es-ES"/>
              </w:rPr>
            </w:pPr>
            <w:r w:rsidRPr="004A7210">
              <w:rPr>
                <w:rFonts w:ascii="GHEA Grapalat" w:hAnsi="GHEA Grapalat"/>
                <w:sz w:val="20"/>
                <w:lang w:val="es-ES"/>
              </w:rPr>
              <w:t>Капитальный ремонт зданий и сооружений</w:t>
            </w:r>
          </w:p>
        </w:tc>
        <w:tc>
          <w:tcPr>
            <w:tcW w:w="582" w:type="dxa"/>
            <w:vAlign w:val="center"/>
          </w:tcPr>
          <w:p w:rsidR="004A7210" w:rsidRPr="00685FDC" w:rsidRDefault="004A7210" w:rsidP="0085243E">
            <w:pPr>
              <w:widowControl w:val="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4A7210" w:rsidRPr="00685FDC" w:rsidRDefault="004A7210" w:rsidP="0085243E">
            <w:pPr>
              <w:widowControl w:val="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4A7210" w:rsidRPr="00685FDC" w:rsidRDefault="004A7210" w:rsidP="0085243E">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4A7210" w:rsidRPr="00685FDC" w:rsidRDefault="004A7210" w:rsidP="0085243E">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4A7210" w:rsidRPr="00685FDC" w:rsidRDefault="004A7210" w:rsidP="0085243E">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4A7210" w:rsidRPr="00685FDC" w:rsidRDefault="004A7210" w:rsidP="0085243E">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4A7210" w:rsidRPr="00685FDC" w:rsidRDefault="004A7210" w:rsidP="0085243E">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4A7210" w:rsidRPr="00685FDC" w:rsidRDefault="004A7210" w:rsidP="0085243E">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4A7210" w:rsidRPr="00685FDC" w:rsidRDefault="004A7210" w:rsidP="0085243E">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4A7210" w:rsidRPr="00685FDC" w:rsidRDefault="004A7210" w:rsidP="0085243E">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4A7210" w:rsidRPr="00685FDC" w:rsidRDefault="004A7210" w:rsidP="0085243E">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4A7210" w:rsidRPr="00685FDC" w:rsidRDefault="004A7210" w:rsidP="0085243E">
            <w:pPr>
              <w:widowControl w:val="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4A7210" w:rsidRPr="00685FDC" w:rsidRDefault="004A7210" w:rsidP="0085243E">
            <w:pPr>
              <w:widowControl w:val="0"/>
              <w:ind w:left="-95" w:right="-88"/>
              <w:jc w:val="center"/>
              <w:rPr>
                <w:rFonts w:ascii="GHEA Grapalat" w:hAnsi="GHEA Grapalat"/>
                <w:b/>
                <w:sz w:val="14"/>
                <w:szCs w:val="16"/>
              </w:rPr>
            </w:pPr>
            <w:r w:rsidRPr="00685FDC">
              <w:rPr>
                <w:rFonts w:ascii="GHEA Grapalat" w:hAnsi="GHEA Grapalat"/>
                <w:sz w:val="14"/>
                <w:szCs w:val="16"/>
              </w:rPr>
              <w:t>... %</w:t>
            </w:r>
          </w:p>
        </w:tc>
      </w:tr>
    </w:tbl>
    <w:p w:rsidR="00BB28C8" w:rsidRPr="00685FDC" w:rsidRDefault="00BB28C8" w:rsidP="0085243E">
      <w:pPr>
        <w:widowControl w:val="0"/>
        <w:spacing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85243E">
            <w:pPr>
              <w:widowControl w:val="0"/>
              <w:spacing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85243E">
            <w:pPr>
              <w:widowControl w:val="0"/>
              <w:spacing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85243E">
            <w:pPr>
              <w:widowControl w:val="0"/>
              <w:spacing w:line="360" w:lineRule="auto"/>
              <w:jc w:val="center"/>
              <w:rPr>
                <w:rFonts w:ascii="GHEA Grapalat" w:hAnsi="GHEA Grapalat"/>
              </w:rPr>
            </w:pPr>
            <w:r w:rsidRPr="009F3DC7">
              <w:rPr>
                <w:rFonts w:ascii="GHEA Grapalat" w:hAnsi="GHEA Grapalat"/>
              </w:rPr>
              <w:t>/подпись/</w:t>
            </w:r>
          </w:p>
          <w:p w:rsidR="00BB28C8" w:rsidRPr="009F3DC7" w:rsidRDefault="00BB28C8" w:rsidP="0085243E">
            <w:pPr>
              <w:widowControl w:val="0"/>
              <w:spacing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85243E">
            <w:pPr>
              <w:widowControl w:val="0"/>
              <w:spacing w:line="360" w:lineRule="auto"/>
              <w:jc w:val="center"/>
              <w:rPr>
                <w:rFonts w:ascii="GHEA Grapalat" w:hAnsi="GHEA Grapalat"/>
              </w:rPr>
            </w:pPr>
          </w:p>
        </w:tc>
        <w:tc>
          <w:tcPr>
            <w:tcW w:w="4343" w:type="dxa"/>
          </w:tcPr>
          <w:p w:rsidR="00BB28C8" w:rsidRPr="009F3DC7" w:rsidRDefault="00BB28C8" w:rsidP="0085243E">
            <w:pPr>
              <w:widowControl w:val="0"/>
              <w:spacing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85243E">
            <w:pPr>
              <w:widowControl w:val="0"/>
              <w:spacing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85243E">
            <w:pPr>
              <w:widowControl w:val="0"/>
              <w:spacing w:line="360" w:lineRule="auto"/>
              <w:jc w:val="center"/>
              <w:rPr>
                <w:rFonts w:ascii="GHEA Grapalat" w:hAnsi="GHEA Grapalat"/>
              </w:rPr>
            </w:pPr>
            <w:r w:rsidRPr="009F3DC7">
              <w:rPr>
                <w:rFonts w:ascii="GHEA Grapalat" w:hAnsi="GHEA Grapalat"/>
              </w:rPr>
              <w:t>/подпись/</w:t>
            </w:r>
          </w:p>
          <w:p w:rsidR="00BB28C8" w:rsidRPr="009F3DC7" w:rsidRDefault="00BB28C8" w:rsidP="0085243E">
            <w:pPr>
              <w:widowControl w:val="0"/>
              <w:spacing w:line="360" w:lineRule="auto"/>
              <w:jc w:val="center"/>
              <w:rPr>
                <w:rFonts w:ascii="GHEA Grapalat" w:hAnsi="GHEA Grapalat"/>
              </w:rPr>
            </w:pPr>
            <w:r w:rsidRPr="009F3DC7">
              <w:rPr>
                <w:rFonts w:ascii="GHEA Grapalat" w:hAnsi="GHEA Grapalat"/>
              </w:rPr>
              <w:t>М. П.</w:t>
            </w:r>
          </w:p>
        </w:tc>
      </w:tr>
    </w:tbl>
    <w:p w:rsidR="00BB28C8" w:rsidRPr="009F3DC7" w:rsidRDefault="00BB28C8" w:rsidP="0085243E">
      <w:pPr>
        <w:widowControl w:val="0"/>
        <w:spacing w:line="360" w:lineRule="auto"/>
        <w:ind w:firstLine="567"/>
        <w:rPr>
          <w:rFonts w:ascii="GHEA Grapalat" w:hAnsi="GHEA Grapalat"/>
        </w:rPr>
        <w:sectPr w:rsidR="00BB28C8" w:rsidRPr="009F3DC7" w:rsidSect="0021023E">
          <w:footnotePr>
            <w:pos w:val="beneathText"/>
          </w:footnotePr>
          <w:pgSz w:w="11907" w:h="16840" w:code="9"/>
          <w:pgMar w:top="993" w:right="1418" w:bottom="426" w:left="1418" w:header="561" w:footer="561" w:gutter="0"/>
          <w:cols w:space="720"/>
          <w:docGrid w:linePitch="326"/>
        </w:sectPr>
      </w:pPr>
    </w:p>
    <w:p w:rsidR="00BB28C8" w:rsidRPr="009F3DC7" w:rsidRDefault="00BB28C8" w:rsidP="0085243E">
      <w:pPr>
        <w:widowControl w:val="0"/>
        <w:spacing w:line="360" w:lineRule="auto"/>
        <w:ind w:firstLine="567"/>
        <w:jc w:val="right"/>
        <w:rPr>
          <w:rFonts w:ascii="GHEA Grapalat" w:hAnsi="GHEA Grapalat" w:cs="Arial"/>
          <w:i/>
        </w:rPr>
      </w:pPr>
      <w:r w:rsidRPr="009F3DC7">
        <w:rPr>
          <w:rFonts w:ascii="GHEA Grapalat" w:hAnsi="GHEA Grapalat"/>
          <w:i/>
        </w:rPr>
        <w:t>Приложение № 4</w:t>
      </w:r>
    </w:p>
    <w:p w:rsidR="00BB28C8" w:rsidRPr="009F3DC7" w:rsidRDefault="00BB28C8" w:rsidP="0085243E">
      <w:pPr>
        <w:widowControl w:val="0"/>
        <w:spacing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0085243E" w:rsidRPr="00BF4CE2">
        <w:rPr>
          <w:rFonts w:ascii="GHEA Grapalat" w:hAnsi="GHEA Grapalat"/>
          <w:i/>
          <w:sz w:val="20"/>
          <w:szCs w:val="20"/>
          <w:lang w:val="af-ZA"/>
        </w:rPr>
        <w:t>«</w:t>
      </w:r>
      <w:r w:rsidR="0085243E" w:rsidRPr="00BF4CE2">
        <w:rPr>
          <w:rFonts w:ascii="GHEA Grapalat" w:hAnsi="GHEA Grapalat"/>
          <w:b/>
          <w:i/>
          <w:sz w:val="20"/>
          <w:szCs w:val="20"/>
          <w:lang w:val="af-ZA"/>
        </w:rPr>
        <w:t>ՀՀ-ԿՄԲՀ-ԲՄԱՇՁԲ-21/7</w:t>
      </w:r>
      <w:r w:rsidR="004A07C6">
        <w:rPr>
          <w:rFonts w:ascii="GHEA Grapalat" w:hAnsi="GHEA Grapalat"/>
          <w:b/>
          <w:i/>
          <w:sz w:val="20"/>
          <w:szCs w:val="20"/>
          <w:lang w:val="af-ZA"/>
        </w:rPr>
        <w:t>5</w:t>
      </w:r>
      <w:r w:rsidR="0085243E" w:rsidRPr="00BF4CE2">
        <w:rPr>
          <w:rFonts w:ascii="GHEA Grapalat" w:hAnsi="GHEA Grapalat"/>
          <w:i/>
          <w:sz w:val="20"/>
          <w:szCs w:val="20"/>
          <w:lang w:val="af-ZA"/>
        </w:rPr>
        <w:t>»</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85243E">
      <w:pPr>
        <w:widowControl w:val="0"/>
        <w:spacing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5"/>
        <w:gridCol w:w="4955"/>
      </w:tblGrid>
      <w:tr w:rsidR="00BB28C8" w:rsidRPr="009F3DC7" w:rsidTr="003D2146">
        <w:trPr>
          <w:tblCellSpacing w:w="7" w:type="dxa"/>
          <w:jc w:val="center"/>
        </w:trPr>
        <w:tc>
          <w:tcPr>
            <w:tcW w:w="0" w:type="auto"/>
            <w:vAlign w:val="center"/>
          </w:tcPr>
          <w:p w:rsidR="00BB28C8" w:rsidRPr="009F3DC7" w:rsidRDefault="00BB28C8" w:rsidP="0085243E">
            <w:pPr>
              <w:widowControl w:val="0"/>
              <w:spacing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85243E">
            <w:pPr>
              <w:widowControl w:val="0"/>
              <w:spacing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85243E">
            <w:pPr>
              <w:widowControl w:val="0"/>
              <w:spacing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85243E">
            <w:pPr>
              <w:widowControl w:val="0"/>
              <w:spacing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85243E">
            <w:pPr>
              <w:widowControl w:val="0"/>
              <w:spacing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85243E">
            <w:pPr>
              <w:widowControl w:val="0"/>
              <w:spacing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85243E">
            <w:pPr>
              <w:widowControl w:val="0"/>
              <w:spacing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85243E">
            <w:pPr>
              <w:widowControl w:val="0"/>
              <w:spacing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85243E">
            <w:pPr>
              <w:widowControl w:val="0"/>
              <w:spacing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85243E">
            <w:pPr>
              <w:widowControl w:val="0"/>
              <w:spacing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85243E">
            <w:pPr>
              <w:widowControl w:val="0"/>
              <w:spacing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85243E">
            <w:pPr>
              <w:widowControl w:val="0"/>
              <w:spacing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85243E">
      <w:pPr>
        <w:widowControl w:val="0"/>
        <w:spacing w:line="360" w:lineRule="auto"/>
        <w:ind w:left="567" w:right="566"/>
        <w:rPr>
          <w:rFonts w:ascii="GHEA Grapalat" w:hAnsi="GHEA Grapalat"/>
          <w:iCs/>
          <w:color w:val="000000"/>
        </w:rPr>
      </w:pPr>
    </w:p>
    <w:p w:rsidR="00BB28C8" w:rsidRPr="009F3DC7" w:rsidRDefault="00BB28C8" w:rsidP="0085243E">
      <w:pPr>
        <w:widowControl w:val="0"/>
        <w:spacing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85243E">
      <w:pPr>
        <w:widowControl w:val="0"/>
        <w:spacing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85243E">
      <w:pPr>
        <w:pStyle w:val="a3"/>
        <w:widowControl w:val="0"/>
        <w:ind w:left="567" w:right="566" w:firstLine="0"/>
        <w:jc w:val="center"/>
        <w:rPr>
          <w:rFonts w:ascii="GHEA Grapalat" w:hAnsi="GHEA Grapalat"/>
          <w:b/>
          <w:bCs/>
          <w:iCs/>
          <w:sz w:val="24"/>
          <w:szCs w:val="24"/>
        </w:rPr>
      </w:pPr>
    </w:p>
    <w:p w:rsidR="00BB28C8" w:rsidRPr="009F3DC7" w:rsidRDefault="00BB28C8" w:rsidP="0085243E">
      <w:pPr>
        <w:pStyle w:val="a3"/>
        <w:widowControl w:val="0"/>
        <w:tabs>
          <w:tab w:val="left" w:pos="1134"/>
          <w:tab w:val="left" w:pos="2268"/>
          <w:tab w:val="left" w:pos="3402"/>
        </w:tabs>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85243E">
      <w:pPr>
        <w:pStyle w:val="af4"/>
        <w:widowControl w:val="0"/>
        <w:spacing w:before="0" w:beforeAutospacing="0" w:after="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85243E">
      <w:pPr>
        <w:pStyle w:val="af4"/>
        <w:widowControl w:val="0"/>
        <w:tabs>
          <w:tab w:val="left" w:pos="8789"/>
        </w:tabs>
        <w:spacing w:before="0" w:beforeAutospacing="0" w:after="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85243E">
      <w:pPr>
        <w:pStyle w:val="af4"/>
        <w:widowControl w:val="0"/>
        <w:spacing w:before="0" w:beforeAutospacing="0" w:after="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85243E">
      <w:pPr>
        <w:widowControl w:val="0"/>
        <w:tabs>
          <w:tab w:val="left" w:pos="6804"/>
          <w:tab w:val="left" w:pos="7938"/>
          <w:tab w:val="left" w:pos="8647"/>
          <w:tab w:val="left" w:pos="8789"/>
        </w:tabs>
        <w:spacing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85243E">
      <w:pPr>
        <w:widowControl w:val="0"/>
        <w:tabs>
          <w:tab w:val="left" w:pos="6804"/>
          <w:tab w:val="left" w:pos="7938"/>
          <w:tab w:val="left" w:pos="8647"/>
          <w:tab w:val="left" w:pos="8789"/>
        </w:tabs>
        <w:spacing w:line="360" w:lineRule="auto"/>
        <w:ind w:firstLine="567"/>
        <w:jc w:val="both"/>
        <w:rPr>
          <w:rFonts w:ascii="GHEA Grapalat" w:hAnsi="GHEA Grapalat" w:cs="Sylfaen"/>
          <w:iCs/>
        </w:rPr>
      </w:pPr>
    </w:p>
    <w:p w:rsidR="00BB28C8" w:rsidRPr="009F3DC7" w:rsidRDefault="00BB28C8" w:rsidP="0085243E">
      <w:pPr>
        <w:widowControl w:val="0"/>
        <w:spacing w:line="360" w:lineRule="auto"/>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85243E">
            <w:pPr>
              <w:pStyle w:val="af4"/>
              <w:widowControl w:val="0"/>
              <w:spacing w:before="0" w:beforeAutospacing="0" w:after="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8524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85243E">
            <w:pPr>
              <w:pStyle w:val="af4"/>
              <w:widowControl w:val="0"/>
              <w:spacing w:before="0" w:beforeAutospacing="0" w:after="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85243E">
            <w:pPr>
              <w:pStyle w:val="af4"/>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85243E">
            <w:pPr>
              <w:pStyle w:val="af4"/>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85243E">
            <w:pPr>
              <w:pStyle w:val="af4"/>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85243E">
            <w:pPr>
              <w:pStyle w:val="af4"/>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85243E">
            <w:pPr>
              <w:pStyle w:val="af4"/>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85243E">
            <w:pPr>
              <w:pStyle w:val="af4"/>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85243E">
            <w:pPr>
              <w:pStyle w:val="af4"/>
              <w:widowControl w:val="0"/>
              <w:spacing w:before="0" w:beforeAutospacing="0" w:after="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85243E">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85243E">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85243E">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85243E">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85243E">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85243E">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85243E">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85243E">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85243E">
            <w:pPr>
              <w:pStyle w:val="af4"/>
              <w:widowControl w:val="0"/>
              <w:spacing w:before="0" w:beforeAutospacing="0" w:after="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85243E">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85243E">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85243E">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85243E">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85243E">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85243E">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85243E">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85243E">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85243E">
            <w:pPr>
              <w:pStyle w:val="af4"/>
              <w:widowControl w:val="0"/>
              <w:spacing w:before="0" w:beforeAutospacing="0" w:after="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85243E">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rsidR="00BB28C8" w:rsidRPr="007347E7" w:rsidRDefault="00BB28C8" w:rsidP="0085243E">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rsidR="00BB28C8" w:rsidRPr="007347E7" w:rsidRDefault="00BB28C8" w:rsidP="0085243E">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rsidR="00BB28C8" w:rsidRPr="007347E7" w:rsidRDefault="00BB28C8" w:rsidP="0085243E">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rsidR="00BB28C8" w:rsidRPr="007347E7" w:rsidRDefault="00BB28C8" w:rsidP="0085243E">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rsidR="00BB28C8" w:rsidRPr="007347E7" w:rsidRDefault="00BB28C8" w:rsidP="0085243E">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rsidR="00BB28C8" w:rsidRPr="007347E7" w:rsidRDefault="00BB28C8" w:rsidP="0085243E">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rsidR="00BB28C8" w:rsidRPr="007347E7" w:rsidRDefault="00BB28C8" w:rsidP="0085243E">
            <w:pPr>
              <w:pStyle w:val="af4"/>
              <w:widowControl w:val="0"/>
              <w:tabs>
                <w:tab w:val="left" w:pos="916"/>
              </w:tabs>
              <w:spacing w:before="0" w:beforeAutospacing="0" w:after="0" w:afterAutospacing="0"/>
              <w:jc w:val="center"/>
              <w:rPr>
                <w:rFonts w:ascii="GHEA Grapalat" w:hAnsi="GHEA Grapalat"/>
                <w:sz w:val="16"/>
                <w:szCs w:val="16"/>
              </w:rPr>
            </w:pPr>
          </w:p>
        </w:tc>
      </w:tr>
    </w:tbl>
    <w:p w:rsidR="00BB28C8" w:rsidRPr="007347E7" w:rsidRDefault="00BB28C8" w:rsidP="0085243E">
      <w:pPr>
        <w:widowControl w:val="0"/>
        <w:spacing w:line="360" w:lineRule="auto"/>
        <w:ind w:firstLine="567"/>
        <w:jc w:val="both"/>
        <w:rPr>
          <w:rFonts w:ascii="GHEA Grapalat" w:hAnsi="GHEA Grapalat" w:cs="Arial"/>
          <w:iCs/>
          <w:color w:val="000000"/>
          <w:lang w:val="en-US"/>
        </w:rPr>
      </w:pPr>
    </w:p>
    <w:p w:rsidR="00BB28C8" w:rsidRPr="009F3DC7" w:rsidRDefault="00BB28C8" w:rsidP="0085243E">
      <w:pPr>
        <w:widowControl w:val="0"/>
        <w:spacing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85243E">
      <w:pPr>
        <w:widowControl w:val="0"/>
        <w:spacing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85243E">
            <w:pPr>
              <w:widowControl w:val="0"/>
              <w:spacing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85243E">
            <w:pPr>
              <w:widowControl w:val="0"/>
              <w:spacing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85243E">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85243E">
            <w:pPr>
              <w:widowControl w:val="0"/>
              <w:spacing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85243E">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85243E">
            <w:pPr>
              <w:widowControl w:val="0"/>
              <w:spacing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85243E">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85243E">
            <w:pPr>
              <w:widowControl w:val="0"/>
              <w:spacing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85243E">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85243E">
            <w:pPr>
              <w:widowControl w:val="0"/>
              <w:spacing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85243E">
            <w:pPr>
              <w:widowControl w:val="0"/>
              <w:spacing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85243E">
            <w:pPr>
              <w:widowControl w:val="0"/>
              <w:spacing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85243E">
      <w:pPr>
        <w:widowControl w:val="0"/>
        <w:spacing w:line="360" w:lineRule="auto"/>
        <w:ind w:firstLine="567"/>
        <w:jc w:val="center"/>
        <w:rPr>
          <w:rFonts w:ascii="GHEA Grapalat" w:hAnsi="GHEA Grapalat" w:cs="Sylfaen"/>
          <w:b/>
        </w:rPr>
      </w:pPr>
    </w:p>
    <w:p w:rsidR="00BB28C8" w:rsidRDefault="00BB28C8" w:rsidP="0085243E">
      <w:pPr>
        <w:rPr>
          <w:rFonts w:ascii="GHEA Grapalat" w:hAnsi="GHEA Grapalat" w:cs="Sylfaen"/>
          <w:b/>
        </w:rPr>
      </w:pPr>
      <w:r>
        <w:rPr>
          <w:rFonts w:ascii="GHEA Grapalat" w:hAnsi="GHEA Grapalat" w:cs="Sylfaen"/>
          <w:b/>
        </w:rPr>
        <w:br w:type="page"/>
      </w:r>
    </w:p>
    <w:p w:rsidR="00BB28C8" w:rsidRPr="009F3DC7" w:rsidRDefault="00BB28C8" w:rsidP="0085243E">
      <w:pPr>
        <w:widowControl w:val="0"/>
        <w:spacing w:line="360" w:lineRule="auto"/>
        <w:ind w:firstLine="567"/>
        <w:jc w:val="right"/>
        <w:rPr>
          <w:rFonts w:ascii="GHEA Grapalat" w:hAnsi="GHEA Grapalat" w:cs="Sylfaen"/>
          <w:i/>
        </w:rPr>
      </w:pPr>
      <w:r w:rsidRPr="009F3DC7">
        <w:rPr>
          <w:rFonts w:ascii="GHEA Grapalat" w:hAnsi="GHEA Grapalat"/>
          <w:i/>
        </w:rPr>
        <w:t>Приложение № 4.1</w:t>
      </w:r>
    </w:p>
    <w:p w:rsidR="00BB28C8" w:rsidRPr="009F3DC7" w:rsidRDefault="00BB28C8" w:rsidP="0085243E">
      <w:pPr>
        <w:widowControl w:val="0"/>
        <w:spacing w:line="360" w:lineRule="auto"/>
        <w:ind w:firstLine="567"/>
        <w:jc w:val="right"/>
        <w:rPr>
          <w:rFonts w:ascii="GHEA Grapalat" w:hAnsi="GHEA Grapalat" w:cs="Arial"/>
          <w:i/>
        </w:rPr>
      </w:pPr>
      <w:r w:rsidRPr="009F3DC7">
        <w:rPr>
          <w:rFonts w:ascii="GHEA Grapalat" w:hAnsi="GHEA Grapalat"/>
          <w:i/>
        </w:rPr>
        <w:t>к Договору под кодом</w:t>
      </w:r>
      <w:r w:rsidR="0085243E" w:rsidRPr="0085243E">
        <w:rPr>
          <w:rFonts w:ascii="GHEA Grapalat" w:hAnsi="GHEA Grapalat"/>
          <w:i/>
        </w:rPr>
        <w:t xml:space="preserve"> </w:t>
      </w:r>
      <w:r w:rsidR="0085243E" w:rsidRPr="00BF4CE2">
        <w:rPr>
          <w:rFonts w:ascii="GHEA Grapalat" w:hAnsi="GHEA Grapalat"/>
          <w:i/>
          <w:sz w:val="20"/>
          <w:szCs w:val="20"/>
          <w:lang w:val="af-ZA"/>
        </w:rPr>
        <w:t>«</w:t>
      </w:r>
      <w:r w:rsidR="0085243E" w:rsidRPr="00BF4CE2">
        <w:rPr>
          <w:rFonts w:ascii="GHEA Grapalat" w:hAnsi="GHEA Grapalat"/>
          <w:b/>
          <w:i/>
          <w:sz w:val="20"/>
          <w:szCs w:val="20"/>
          <w:lang w:val="af-ZA"/>
        </w:rPr>
        <w:t>ՀՀ-ԿՄԲՀ-ԲՄԱՇՁԲ-21/7</w:t>
      </w:r>
      <w:r w:rsidR="004A07C6">
        <w:rPr>
          <w:rFonts w:ascii="GHEA Grapalat" w:hAnsi="GHEA Grapalat"/>
          <w:b/>
          <w:i/>
          <w:sz w:val="20"/>
          <w:szCs w:val="20"/>
          <w:lang w:val="af-ZA"/>
        </w:rPr>
        <w:t>5</w:t>
      </w:r>
      <w:r w:rsidR="0085243E" w:rsidRPr="00BF4CE2">
        <w:rPr>
          <w:rFonts w:ascii="GHEA Grapalat" w:hAnsi="GHEA Grapalat"/>
          <w:i/>
          <w:sz w:val="20"/>
          <w:szCs w:val="20"/>
          <w:lang w:val="af-ZA"/>
        </w:rPr>
        <w:t>»</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85243E">
      <w:pPr>
        <w:widowControl w:val="0"/>
        <w:spacing w:line="360" w:lineRule="auto"/>
        <w:jc w:val="center"/>
        <w:rPr>
          <w:rFonts w:ascii="GHEA Grapalat" w:hAnsi="GHEA Grapalat" w:cs="Sylfaen"/>
        </w:rPr>
      </w:pPr>
    </w:p>
    <w:p w:rsidR="00BB28C8" w:rsidRPr="008A435E" w:rsidRDefault="00BB28C8" w:rsidP="0085243E">
      <w:pPr>
        <w:widowControl w:val="0"/>
        <w:tabs>
          <w:tab w:val="left" w:pos="2250"/>
        </w:tabs>
        <w:spacing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85243E">
      <w:pPr>
        <w:widowControl w:val="0"/>
        <w:tabs>
          <w:tab w:val="left" w:pos="2250"/>
        </w:tabs>
        <w:spacing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85243E">
      <w:pPr>
        <w:widowControl w:val="0"/>
        <w:tabs>
          <w:tab w:val="left" w:pos="360"/>
          <w:tab w:val="left" w:pos="540"/>
        </w:tabs>
        <w:spacing w:line="360" w:lineRule="auto"/>
        <w:ind w:firstLine="567"/>
        <w:jc w:val="both"/>
        <w:rPr>
          <w:rFonts w:ascii="GHEA Grapalat" w:hAnsi="GHEA Grapalat"/>
        </w:rPr>
      </w:pPr>
    </w:p>
    <w:p w:rsidR="00BB28C8" w:rsidRPr="0086243C" w:rsidRDefault="00BB28C8" w:rsidP="0085243E">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85243E">
      <w:pPr>
        <w:widowControl w:val="0"/>
        <w:spacing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85243E">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85243E">
      <w:pPr>
        <w:widowControl w:val="0"/>
        <w:spacing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85243E">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85243E">
      <w:pPr>
        <w:widowControl w:val="0"/>
        <w:tabs>
          <w:tab w:val="left" w:pos="4678"/>
        </w:tabs>
        <w:spacing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85243E">
      <w:pPr>
        <w:widowControl w:val="0"/>
        <w:spacing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85243E">
      <w:pPr>
        <w:widowControl w:val="0"/>
        <w:tabs>
          <w:tab w:val="left" w:pos="360"/>
          <w:tab w:val="left" w:pos="540"/>
        </w:tabs>
        <w:spacing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85243E">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85243E">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85243E">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85243E">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85243E">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85243E">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85243E">
            <w:pPr>
              <w:widowControl w:val="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85243E">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85243E">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85243E">
            <w:pPr>
              <w:widowControl w:val="0"/>
              <w:rPr>
                <w:rFonts w:ascii="GHEA Grapalat" w:hAnsi="GHEA Grapalat" w:cs="Sylfaen"/>
                <w:sz w:val="16"/>
                <w:szCs w:val="16"/>
              </w:rPr>
            </w:pPr>
          </w:p>
        </w:tc>
      </w:tr>
    </w:tbl>
    <w:p w:rsidR="00BB28C8" w:rsidRPr="009F3DC7" w:rsidRDefault="00BB28C8" w:rsidP="0085243E">
      <w:pPr>
        <w:widowControl w:val="0"/>
        <w:tabs>
          <w:tab w:val="left" w:pos="360"/>
          <w:tab w:val="left" w:pos="540"/>
        </w:tabs>
        <w:spacing w:line="360" w:lineRule="auto"/>
        <w:ind w:firstLine="567"/>
        <w:jc w:val="both"/>
        <w:rPr>
          <w:rFonts w:ascii="GHEA Grapalat" w:hAnsi="GHEA Grapalat" w:cs="Sylfaen"/>
        </w:rPr>
      </w:pPr>
    </w:p>
    <w:p w:rsidR="00BB28C8" w:rsidRDefault="00BB28C8" w:rsidP="0085243E">
      <w:pPr>
        <w:widowControl w:val="0"/>
        <w:tabs>
          <w:tab w:val="left" w:pos="360"/>
          <w:tab w:val="left" w:pos="540"/>
        </w:tabs>
        <w:spacing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Pr="009F3DC7" w:rsidRDefault="00BB28C8" w:rsidP="0085243E">
      <w:pPr>
        <w:jc w:val="center"/>
        <w:rPr>
          <w:rFonts w:ascii="GHEA Grapalat" w:hAnsi="GHEA Grapalat" w:cs="Sylfaen"/>
        </w:rPr>
      </w:pPr>
      <w:r w:rsidRPr="009F3DC7">
        <w:rPr>
          <w:rFonts w:ascii="GHEA Grapalat" w:hAnsi="GHEA Grapalat"/>
        </w:rPr>
        <w:t>СТОРОНЫ</w:t>
      </w:r>
    </w:p>
    <w:p w:rsidR="00BB28C8" w:rsidRPr="009F3DC7" w:rsidRDefault="00BB28C8" w:rsidP="0085243E">
      <w:pPr>
        <w:widowControl w:val="0"/>
        <w:tabs>
          <w:tab w:val="left" w:pos="360"/>
          <w:tab w:val="left" w:pos="540"/>
        </w:tabs>
        <w:spacing w:line="360" w:lineRule="auto"/>
        <w:jc w:val="center"/>
        <w:rPr>
          <w:rFonts w:ascii="GHEA Grapalat" w:hAnsi="GHEA Grapalat" w:cs="Sylfaen"/>
        </w:rPr>
      </w:pPr>
    </w:p>
    <w:tbl>
      <w:tblPr>
        <w:tblW w:w="0" w:type="auto"/>
        <w:tblLook w:val="00A0" w:firstRow="1" w:lastRow="0" w:firstColumn="1" w:lastColumn="0" w:noHBand="0" w:noVBand="0"/>
      </w:tblPr>
      <w:tblGrid>
        <w:gridCol w:w="4448"/>
        <w:gridCol w:w="4838"/>
      </w:tblGrid>
      <w:tr w:rsidR="00BB28C8" w:rsidRPr="009F3DC7" w:rsidTr="003D2146">
        <w:tc>
          <w:tcPr>
            <w:tcW w:w="4785" w:type="dxa"/>
          </w:tcPr>
          <w:p w:rsidR="00BB28C8" w:rsidRPr="009F3DC7" w:rsidRDefault="00BB28C8" w:rsidP="0085243E">
            <w:pPr>
              <w:widowControl w:val="0"/>
              <w:tabs>
                <w:tab w:val="left" w:pos="360"/>
                <w:tab w:val="left" w:pos="540"/>
              </w:tabs>
              <w:spacing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85243E">
            <w:pPr>
              <w:widowControl w:val="0"/>
              <w:tabs>
                <w:tab w:val="left" w:pos="360"/>
                <w:tab w:val="left" w:pos="540"/>
              </w:tabs>
              <w:spacing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85243E">
      <w:pPr>
        <w:widowControl w:val="0"/>
        <w:tabs>
          <w:tab w:val="left" w:pos="360"/>
          <w:tab w:val="left" w:pos="540"/>
        </w:tabs>
        <w:spacing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85243E">
      <w:pPr>
        <w:widowControl w:val="0"/>
        <w:spacing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85243E">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85243E">
            <w:pPr>
              <w:widowControl w:val="0"/>
              <w:spacing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85243E">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85243E">
            <w:pPr>
              <w:widowControl w:val="0"/>
              <w:spacing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85243E">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85243E">
            <w:pPr>
              <w:widowControl w:val="0"/>
              <w:spacing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85243E">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85243E">
            <w:pPr>
              <w:widowControl w:val="0"/>
              <w:spacing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8D352C" w:rsidRPr="00B138F3" w:rsidRDefault="008D352C" w:rsidP="0085243E">
      <w:pPr>
        <w:widowControl w:val="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4F3" w:rsidRDefault="004104F3">
      <w:r>
        <w:separator/>
      </w:r>
    </w:p>
  </w:endnote>
  <w:endnote w:type="continuationSeparator" w:id="0">
    <w:p w:rsidR="004104F3" w:rsidRDefault="00410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03841"/>
      <w:docPartObj>
        <w:docPartGallery w:val="Page Numbers (Bottom of Page)"/>
        <w:docPartUnique/>
      </w:docPartObj>
    </w:sdtPr>
    <w:sdtEndPr>
      <w:rPr>
        <w:rFonts w:ascii="GHEA Grapalat" w:hAnsi="GHEA Grapalat"/>
        <w:sz w:val="24"/>
        <w:szCs w:val="24"/>
      </w:rPr>
    </w:sdtEndPr>
    <w:sdtContent>
      <w:p w:rsidR="00206F2C" w:rsidRPr="003E450C" w:rsidRDefault="00206F2C">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18724B">
          <w:rPr>
            <w:rFonts w:ascii="GHEA Grapalat" w:hAnsi="GHEA Grapalat"/>
            <w:noProof/>
            <w:sz w:val="24"/>
            <w:szCs w:val="24"/>
          </w:rPr>
          <w:t>1</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4F3" w:rsidRDefault="004104F3">
      <w:r>
        <w:separator/>
      </w:r>
    </w:p>
  </w:footnote>
  <w:footnote w:type="continuationSeparator" w:id="0">
    <w:p w:rsidR="004104F3" w:rsidRDefault="004104F3">
      <w:r>
        <w:continuationSeparator/>
      </w:r>
    </w:p>
  </w:footnote>
  <w:footnote w:id="1">
    <w:p w:rsidR="00206F2C" w:rsidRPr="00793343" w:rsidRDefault="00206F2C" w:rsidP="007A5F50">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rsidR="00206F2C" w:rsidRPr="005C6670" w:rsidRDefault="00206F2C" w:rsidP="007662A7">
      <w:pPr>
        <w:pStyle w:val="af2"/>
        <w:jc w:val="both"/>
        <w:rPr>
          <w:rFonts w:asciiTheme="minorHAnsi" w:hAnsiTheme="minorHAnsi"/>
        </w:rPr>
      </w:pPr>
      <w:r w:rsidRPr="005C6670">
        <w:rPr>
          <w:rFonts w:asciiTheme="minorHAnsi" w:hAnsiTheme="minorHAnsi"/>
        </w:rPr>
        <w:t xml:space="preserve">5.1 </w:t>
      </w:r>
      <w:r w:rsidRPr="005C6670">
        <w:rPr>
          <w:rFonts w:ascii="GHEA Grapalat" w:hAnsi="GHEA Grapalat"/>
          <w:i/>
        </w:rPr>
        <w:t>Если цена работы, закупаемой по заявке на закупку в рамках данной процедуры, превышает семидесятикратный размер базовой единицы закупок, число " 15 "заменяется числом "30".</w:t>
      </w:r>
    </w:p>
    <w:p w:rsidR="00206F2C" w:rsidRPr="005C6670" w:rsidRDefault="00206F2C" w:rsidP="00FC69A8">
      <w:pPr>
        <w:pStyle w:val="af2"/>
        <w:jc w:val="both"/>
        <w:rPr>
          <w:rFonts w:asciiTheme="minorHAnsi" w:hAnsiTheme="minorHAnsi"/>
        </w:rPr>
      </w:pPr>
    </w:p>
    <w:p w:rsidR="00206F2C" w:rsidRPr="00CD6B60" w:rsidRDefault="00206F2C"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206F2C" w:rsidRPr="00CD6B60" w:rsidRDefault="00206F2C"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206F2C" w:rsidRPr="002E4BC5" w:rsidRDefault="00206F2C"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206F2C" w:rsidRPr="003F2273" w:rsidRDefault="00206F2C"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3">
    <w:p w:rsidR="00206F2C" w:rsidRDefault="00206F2C"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206F2C" w:rsidRPr="00831D6D" w:rsidRDefault="00206F2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w:t>
      </w:r>
      <w:r w:rsidRPr="00831D6D">
        <w:rPr>
          <w:rFonts w:ascii="GHEA Grapalat" w:hAnsi="GHEA Grapalat"/>
          <w:i/>
          <w:sz w:val="20"/>
          <w:szCs w:val="20"/>
        </w:rPr>
        <w:t>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06F2C" w:rsidRPr="00831D6D" w:rsidRDefault="00206F2C"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sidRPr="00831D6D">
        <w:rPr>
          <w:rFonts w:ascii="GHEA Grapalat" w:hAnsi="GHEA Grapalat"/>
          <w:i/>
          <w:sz w:val="20"/>
          <w:szCs w:val="20"/>
        </w:rPr>
        <w:t>цена закупаемой работы по заявке на закупку в рамках данной процедуры не превышает 25 млн. драмов РА</w:t>
      </w:r>
    </w:p>
  </w:footnote>
  <w:footnote w:id="4">
    <w:p w:rsidR="00206F2C" w:rsidRPr="00D3436F" w:rsidRDefault="00206F2C"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206F2C" w:rsidRPr="000811C1" w:rsidRDefault="00206F2C">
      <w:pPr>
        <w:pStyle w:val="af2"/>
        <w:rPr>
          <w:rFonts w:asciiTheme="minorHAnsi" w:hAnsiTheme="minorHAnsi"/>
        </w:rPr>
      </w:pPr>
    </w:p>
  </w:footnote>
  <w:footnote w:id="5">
    <w:p w:rsidR="00206F2C" w:rsidRPr="00810F23" w:rsidRDefault="00206F2C">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6">
    <w:p w:rsidR="00206F2C" w:rsidRPr="00FE2AA4" w:rsidRDefault="00206F2C">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rsidR="00206F2C" w:rsidRPr="008842CE" w:rsidRDefault="00206F2C"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206F2C" w:rsidRPr="000811C1" w:rsidRDefault="00206F2C">
      <w:pPr>
        <w:pStyle w:val="af2"/>
        <w:rPr>
          <w:lang w:val="af-ZA"/>
        </w:rPr>
      </w:pPr>
    </w:p>
  </w:footnote>
  <w:footnote w:id="8">
    <w:p w:rsidR="00206F2C" w:rsidRPr="00D44813" w:rsidRDefault="00206F2C" w:rsidP="00C457A7">
      <w:pPr>
        <w:pStyle w:val="af2"/>
        <w:jc w:val="both"/>
        <w:rPr>
          <w:rFonts w:asciiTheme="minorHAnsi" w:hAnsiTheme="minorHAnsi"/>
          <w:i/>
        </w:rPr>
      </w:pPr>
      <w:r>
        <w:rPr>
          <w:rFonts w:asciiTheme="minorHAnsi" w:hAnsiTheme="minorHAnsi"/>
          <w:i/>
        </w:rPr>
        <w:t>11.</w:t>
      </w:r>
      <w:r w:rsidRPr="00D44813">
        <w:rPr>
          <w:rFonts w:asciiTheme="minorHAnsi" w:hAnsiTheme="minorHAnsi"/>
          <w:i/>
        </w:rPr>
        <w:t>1 Если цена данного лота по заявке на закупку․</w:t>
      </w:r>
    </w:p>
    <w:p w:rsidR="00206F2C" w:rsidRPr="00D44813" w:rsidRDefault="00206F2C" w:rsidP="00C457A7">
      <w:pPr>
        <w:pStyle w:val="af2"/>
        <w:jc w:val="both"/>
        <w:rPr>
          <w:rFonts w:asciiTheme="minorHAnsi" w:hAnsiTheme="minorHAnsi"/>
          <w:i/>
        </w:rPr>
      </w:pPr>
      <w:r w:rsidRPr="00D44813">
        <w:rPr>
          <w:rFonts w:asciiTheme="minorHAnsi" w:hAnsiTheme="minorHAnsi"/>
          <w:i/>
        </w:rPr>
        <w:t xml:space="preserve">- не превышает двадцатипятикратный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или страховыми организациями"․</w:t>
      </w:r>
    </w:p>
    <w:p w:rsidR="00206F2C" w:rsidRPr="00D44813" w:rsidRDefault="00206F2C" w:rsidP="00C457A7">
      <w:pPr>
        <w:pStyle w:val="af2"/>
        <w:jc w:val="both"/>
        <w:rPr>
          <w:rFonts w:asciiTheme="minorHAnsi" w:hAnsiTheme="minorHAnsi"/>
          <w:i/>
        </w:rPr>
      </w:pPr>
      <w:r w:rsidRPr="00D44813">
        <w:rPr>
          <w:rFonts w:asciiTheme="minorHAnsi" w:hAnsiTheme="minorHAnsi"/>
          <w:i/>
        </w:rPr>
        <w:t xml:space="preserve">- не превышает семидесятикратный размер базовой единицы закупок, но более двадцатипятикратного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rsidR="00206F2C" w:rsidRPr="00D44813" w:rsidRDefault="00206F2C" w:rsidP="00C457A7">
      <w:pPr>
        <w:pStyle w:val="af2"/>
        <w:jc w:val="both"/>
        <w:rPr>
          <w:rFonts w:asciiTheme="minorHAnsi" w:hAnsiTheme="minorHAnsi"/>
          <w:i/>
        </w:rPr>
      </w:pPr>
      <w:r w:rsidRPr="00D44813">
        <w:rPr>
          <w:rFonts w:asciiTheme="minorHAnsi" w:hAnsiTheme="minorHAnsi"/>
          <w:i/>
        </w:rPr>
        <w:t xml:space="preserve">- превышает семидесятикратный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206F2C" w:rsidRDefault="00206F2C" w:rsidP="00C67FAB">
      <w:pPr>
        <w:pStyle w:val="af2"/>
        <w:jc w:val="both"/>
        <w:rPr>
          <w:rFonts w:asciiTheme="minorHAnsi" w:hAnsiTheme="minorHAnsi"/>
        </w:rPr>
      </w:pPr>
    </w:p>
    <w:p w:rsidR="00206F2C" w:rsidRPr="005C22AE" w:rsidRDefault="00206F2C" w:rsidP="00C67FAB">
      <w:pPr>
        <w:pStyle w:val="af2"/>
        <w:jc w:val="both"/>
        <w:rPr>
          <w:ins w:id="1" w:author="Vardan" w:date="2020-06-03T18:23:00Z"/>
          <w:rFonts w:ascii="GHEA Grapalat" w:hAnsi="GHEA Grapalat"/>
          <w:i/>
        </w:rPr>
      </w:pPr>
      <w:r w:rsidRPr="005C22AE">
        <w:rPr>
          <w:rStyle w:val="af6"/>
        </w:rPr>
        <w:t>12</w:t>
      </w:r>
      <w:r w:rsidRPr="005C22AE">
        <w:rPr>
          <w:rFonts w:ascii="GHEA Grapalat" w:hAnsi="GHEA Grapalat"/>
          <w:i/>
        </w:rPr>
        <w:t xml:space="preserve"> Если:</w:t>
      </w:r>
    </w:p>
    <w:p w:rsidR="00206F2C" w:rsidRPr="005C22AE" w:rsidRDefault="00206F2C" w:rsidP="008F43E8">
      <w:pPr>
        <w:pStyle w:val="af2"/>
        <w:jc w:val="both"/>
        <w:rPr>
          <w:rFonts w:ascii="GHEA Grapalat" w:hAnsi="GHEA Grapalat"/>
          <w:i/>
        </w:rPr>
      </w:pPr>
      <w:r w:rsidRPr="005C22AE">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206F2C" w:rsidRPr="0092041F" w:rsidRDefault="00206F2C" w:rsidP="008F43E8">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w:t>
      </w:r>
      <w:r w:rsidRPr="000D07A9">
        <w:rPr>
          <w:rFonts w:ascii="GHEA Grapalat" w:hAnsi="GHEA Grapalat"/>
          <w:i/>
        </w:rPr>
        <w:t>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206F2C" w:rsidRPr="008F43E8" w:rsidRDefault="00206F2C" w:rsidP="00C67FAB">
      <w:pPr>
        <w:pStyle w:val="af2"/>
        <w:jc w:val="both"/>
        <w:rPr>
          <w:rFonts w:ascii="GHEA Grapalat" w:hAnsi="GHEA Grapalat"/>
          <w:i/>
        </w:rPr>
      </w:pPr>
    </w:p>
  </w:footnote>
  <w:footnote w:id="9">
    <w:p w:rsidR="00206F2C" w:rsidRPr="00511966" w:rsidRDefault="00206F2C" w:rsidP="00C67FAB">
      <w:pPr>
        <w:pStyle w:val="af2"/>
        <w:jc w:val="both"/>
        <w:rPr>
          <w:rFonts w:ascii="GHEA Grapalat" w:hAnsi="GHEA Grapalat"/>
          <w:i/>
        </w:rPr>
      </w:pPr>
      <w:r w:rsidRPr="000D07A9">
        <w:rPr>
          <w:rStyle w:val="af6"/>
        </w:rPr>
        <w:t>13</w:t>
      </w:r>
      <w:r w:rsidRPr="000D07A9">
        <w:rPr>
          <w:rFonts w:ascii="GHEA Grapalat" w:hAnsi="GHEA Grapalat"/>
          <w:i/>
        </w:rPr>
        <w:t xml:space="preserve"> Если цена закупаемой по заявке на закупку работы не превышает 25 млн. драмов РА, то слова </w:t>
      </w:r>
      <w:r w:rsidRPr="000D07A9">
        <w:rPr>
          <w:rFonts w:ascii="GHEA Grapalat" w:hAnsi="GHEA Grapalat" w:cs="Times Armenian"/>
          <w:i/>
        </w:rPr>
        <w:t>”</w:t>
      </w:r>
      <w:r w:rsidRPr="000D07A9">
        <w:rPr>
          <w:rFonts w:ascii="GHEA Grapalat" w:hAnsi="GHEA Grapalat"/>
          <w:i/>
        </w:rPr>
        <w:t>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sidRPr="000D07A9">
        <w:rPr>
          <w:rFonts w:ascii="GHEA Grapalat" w:hAnsi="GHEA Grapalat" w:cs="Sylfaen"/>
          <w:i/>
          <w:sz w:val="16"/>
          <w:szCs w:val="16"/>
        </w:rPr>
        <w:t xml:space="preserve">”, а </w:t>
      </w:r>
      <w:r w:rsidRPr="000D07A9">
        <w:rPr>
          <w:rFonts w:ascii="GHEA Grapalat" w:hAnsi="GHEA Grapalat"/>
          <w:i/>
        </w:rPr>
        <w:t>число "90", указанное в абзаце 3, заменяется числом " 20"</w:t>
      </w:r>
      <w:r w:rsidRPr="000D07A9">
        <w:rPr>
          <w:rFonts w:ascii="GHEA Grapalat" w:hAnsi="GHEA Grapalat" w:cs="Sylfaen"/>
          <w:i/>
          <w:sz w:val="16"/>
          <w:szCs w:val="16"/>
        </w:rPr>
        <w:t>.</w:t>
      </w:r>
    </w:p>
  </w:footnote>
  <w:footnote w:id="10">
    <w:p w:rsidR="00206F2C" w:rsidRPr="008E4439" w:rsidRDefault="00206F2C"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206F2C" w:rsidRPr="000811C1" w:rsidRDefault="00206F2C" w:rsidP="0027573B">
      <w:pPr>
        <w:pStyle w:val="af2"/>
        <w:rPr>
          <w:rFonts w:ascii="Sylfaen" w:hAnsi="Sylfaen"/>
          <w:sz w:val="18"/>
          <w:szCs w:val="18"/>
        </w:rPr>
      </w:pPr>
    </w:p>
  </w:footnote>
  <w:footnote w:id="11">
    <w:p w:rsidR="00206F2C" w:rsidRPr="00A31673" w:rsidRDefault="00206F2C">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206F2C" w:rsidRPr="00810F23" w:rsidRDefault="00206F2C"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206F2C" w:rsidRPr="005F2C25" w:rsidRDefault="00206F2C">
      <w:pPr>
        <w:pStyle w:val="af2"/>
        <w:rPr>
          <w:rFonts w:ascii="Times New Roman" w:hAnsi="Times New Roman"/>
        </w:rPr>
      </w:pPr>
    </w:p>
  </w:footnote>
  <w:footnote w:id="13">
    <w:p w:rsidR="00206F2C" w:rsidRDefault="00206F2C" w:rsidP="006B3E56">
      <w:pPr>
        <w:jc w:val="both"/>
      </w:pPr>
    </w:p>
    <w:p w:rsidR="00206F2C" w:rsidRPr="00FC561F" w:rsidRDefault="00206F2C" w:rsidP="00D15F26">
      <w:pPr>
        <w:pStyle w:val="af2"/>
        <w:jc w:val="both"/>
        <w:rPr>
          <w:rFonts w:ascii="GHEA Grapalat" w:hAnsi="GHEA Grapalat"/>
          <w:i/>
        </w:rPr>
      </w:pPr>
      <w:r w:rsidRPr="00FC561F">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206F2C" w:rsidRPr="00FC561F" w:rsidRDefault="00206F2C" w:rsidP="006B3E56">
      <w:pPr>
        <w:jc w:val="both"/>
        <w:rPr>
          <w:rFonts w:ascii="GHEA Grapalat" w:hAnsi="GHEA Grapalat"/>
          <w:i/>
          <w:sz w:val="20"/>
          <w:szCs w:val="20"/>
        </w:rPr>
      </w:pPr>
    </w:p>
    <w:p w:rsidR="00206F2C" w:rsidRDefault="00206F2C"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206F2C" w:rsidRDefault="00206F2C" w:rsidP="006B3E56">
      <w:pPr>
        <w:pStyle w:val="af2"/>
        <w:rPr>
          <w:rFonts w:asciiTheme="minorHAnsi" w:hAnsiTheme="minorHAnsi"/>
          <w:lang w:val="af-ZA"/>
        </w:rPr>
      </w:pPr>
    </w:p>
  </w:footnote>
  <w:footnote w:id="14">
    <w:p w:rsidR="00206F2C" w:rsidRPr="00990559" w:rsidRDefault="00206F2C">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5">
    <w:p w:rsidR="00206F2C" w:rsidRPr="00A25D1B" w:rsidRDefault="00206F2C"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rsidR="00206F2C" w:rsidRPr="00DC619D" w:rsidRDefault="00206F2C"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rsidR="00206F2C" w:rsidRPr="00D3436F" w:rsidRDefault="00206F2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206F2C" w:rsidRPr="00D3436F" w:rsidRDefault="00206F2C">
      <w:pPr>
        <w:pStyle w:val="af2"/>
        <w:rPr>
          <w:lang w:val="es-ES"/>
        </w:rPr>
      </w:pPr>
    </w:p>
  </w:footnote>
  <w:footnote w:id="18">
    <w:p w:rsidR="00206F2C" w:rsidRPr="00217344" w:rsidRDefault="00206F2C"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rsidR="00206F2C" w:rsidRPr="00217344" w:rsidRDefault="00206F2C" w:rsidP="00B90C0A">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rsidR="00206F2C" w:rsidRPr="008842CE" w:rsidRDefault="00206F2C"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206F2C" w:rsidRPr="008842CE" w:rsidRDefault="00206F2C" w:rsidP="003D2FE2">
      <w:pPr>
        <w:pStyle w:val="af2"/>
        <w:jc w:val="both"/>
        <w:rPr>
          <w:rFonts w:ascii="GHEA Grapalat" w:hAnsi="GHEA Grapalat"/>
        </w:rPr>
      </w:pPr>
    </w:p>
  </w:footnote>
  <w:footnote w:id="21">
    <w:p w:rsidR="00206F2C" w:rsidRPr="008842CE" w:rsidRDefault="00206F2C" w:rsidP="003D2FE2">
      <w:pPr>
        <w:pStyle w:val="af2"/>
        <w:jc w:val="both"/>
      </w:pPr>
    </w:p>
  </w:footnote>
  <w:footnote w:id="22">
    <w:p w:rsidR="00206F2C" w:rsidRPr="00217344" w:rsidRDefault="00206F2C"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206F2C" w:rsidRPr="008842CE" w:rsidRDefault="00206F2C" w:rsidP="000A214C">
      <w:pPr>
        <w:pStyle w:val="af2"/>
        <w:jc w:val="both"/>
      </w:pPr>
    </w:p>
  </w:footnote>
  <w:footnote w:id="24">
    <w:p w:rsidR="00206F2C" w:rsidRPr="00124BE9" w:rsidRDefault="00206F2C"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206F2C" w:rsidRPr="00124BE9" w:rsidRDefault="00206F2C" w:rsidP="00BB28C8">
      <w:pPr>
        <w:pStyle w:val="af2"/>
        <w:widowControl w:val="0"/>
        <w:jc w:val="both"/>
        <w:rPr>
          <w:rFonts w:ascii="GHEA Grapalat" w:hAnsi="GHEA Grapalat"/>
          <w:lang w:val="hy-AM"/>
        </w:rPr>
      </w:pPr>
    </w:p>
  </w:footnote>
  <w:footnote w:id="25">
    <w:p w:rsidR="00206F2C" w:rsidRPr="00124BE9" w:rsidRDefault="00206F2C"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6">
    <w:p w:rsidR="00206F2C" w:rsidRPr="00124BE9" w:rsidRDefault="00206F2C" w:rsidP="00BB28C8">
      <w:pPr>
        <w:pStyle w:val="af2"/>
        <w:widowControl w:val="0"/>
        <w:jc w:val="both"/>
        <w:rPr>
          <w:rFonts w:ascii="GHEA Grapalat" w:hAnsi="GHEA Grapalat"/>
          <w:lang w:val="hy-AM"/>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206F2C" w:rsidRPr="00124BE9" w:rsidRDefault="00206F2C" w:rsidP="00BB28C8">
      <w:pPr>
        <w:pStyle w:val="af2"/>
        <w:widowControl w:val="0"/>
        <w:jc w:val="both"/>
        <w:rPr>
          <w:rFonts w:ascii="GHEA Grapalat" w:hAnsi="GHEA Grapalat"/>
          <w:lang w:val="hy-AM"/>
        </w:rPr>
      </w:pPr>
    </w:p>
  </w:footnote>
  <w:footnote w:id="27">
    <w:p w:rsidR="00206F2C" w:rsidRPr="00124BE9" w:rsidRDefault="00206F2C" w:rsidP="00BB28C8">
      <w:pPr>
        <w:pStyle w:val="af2"/>
        <w:widowControl w:val="0"/>
        <w:jc w:val="both"/>
        <w:rPr>
          <w:rFonts w:ascii="GHEA Grapalat" w:hAnsi="GHEA Grapalat"/>
          <w:lang w:val="hy-AM"/>
        </w:rPr>
      </w:pPr>
      <w:r>
        <w:rPr>
          <w:rStyle w:val="af6"/>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28">
    <w:p w:rsidR="00206F2C" w:rsidRPr="00124BE9" w:rsidRDefault="00206F2C" w:rsidP="00BB28C8">
      <w:pPr>
        <w:pStyle w:val="af2"/>
        <w:widowControl w:val="0"/>
        <w:jc w:val="both"/>
        <w:rPr>
          <w:rFonts w:ascii="GHEA Grapalat" w:hAnsi="GHEA Grapalat"/>
          <w:lang w:val="hy-AM"/>
        </w:rPr>
      </w:pPr>
      <w:r>
        <w:rPr>
          <w:rStyle w:val="af6"/>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9">
    <w:p w:rsidR="00206F2C" w:rsidRPr="00AC7DC5" w:rsidRDefault="00206F2C"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206F2C" w:rsidRPr="00552088" w:rsidRDefault="00206F2C"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206F2C" w:rsidRPr="004078D0" w:rsidRDefault="00206F2C" w:rsidP="00BB28C8">
      <w:pPr>
        <w:pStyle w:val="af2"/>
        <w:widowControl w:val="0"/>
        <w:jc w:val="both"/>
        <w:rPr>
          <w:rFonts w:ascii="GHEA Grapalat" w:hAnsi="GHEA Grapalat"/>
          <w:sz w:val="2"/>
          <w:szCs w:val="2"/>
          <w:lang w:val="hy-AM"/>
        </w:rPr>
      </w:pPr>
    </w:p>
    <w:p w:rsidR="00206F2C" w:rsidRPr="004078D0" w:rsidRDefault="00206F2C" w:rsidP="00BB28C8">
      <w:pPr>
        <w:pStyle w:val="af2"/>
        <w:widowControl w:val="0"/>
        <w:jc w:val="both"/>
        <w:rPr>
          <w:rFonts w:ascii="GHEA Grapalat" w:hAnsi="GHEA Grapalat"/>
          <w:sz w:val="2"/>
          <w:szCs w:val="2"/>
          <w:lang w:val="hy-AM"/>
        </w:rPr>
      </w:pPr>
    </w:p>
  </w:footnote>
  <w:footnote w:id="30">
    <w:p w:rsidR="00206F2C" w:rsidRPr="00124BE9" w:rsidRDefault="00206F2C" w:rsidP="00BB28C8">
      <w:pPr>
        <w:pStyle w:val="af2"/>
        <w:widowControl w:val="0"/>
        <w:jc w:val="both"/>
        <w:rPr>
          <w:rFonts w:ascii="GHEA Grapalat" w:hAnsi="GHEA Grapalat"/>
          <w:lang w:val="hy-AM"/>
        </w:rPr>
      </w:pPr>
      <w:r>
        <w:rPr>
          <w:rStyle w:val="af6"/>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1">
    <w:p w:rsidR="00206F2C" w:rsidRPr="00124BE9" w:rsidRDefault="00206F2C"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2">
    <w:p w:rsidR="00206F2C" w:rsidRPr="00124BE9" w:rsidRDefault="00206F2C"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06F2C" w:rsidRPr="001C4E24" w:rsidRDefault="00206F2C" w:rsidP="00BB28C8">
      <w:pPr>
        <w:pStyle w:val="af2"/>
        <w:rPr>
          <w:lang w:val="hy-AM"/>
        </w:rPr>
      </w:pPr>
    </w:p>
  </w:footnote>
  <w:footnote w:id="33">
    <w:p w:rsidR="00206F2C" w:rsidRPr="00124BE9" w:rsidRDefault="00206F2C" w:rsidP="00BB28C8">
      <w:pPr>
        <w:pStyle w:val="af2"/>
        <w:widowControl w:val="0"/>
        <w:jc w:val="both"/>
        <w:rPr>
          <w:rFonts w:ascii="GHEA Grapalat" w:hAnsi="GHEA Grapalat"/>
          <w:i/>
          <w:lang w:val="hy-AM" w:eastAsia="en-US"/>
        </w:rPr>
      </w:pPr>
      <w:r>
        <w:rPr>
          <w:rStyle w:val="af6"/>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206F2C" w:rsidRPr="00124BE9" w:rsidRDefault="00206F2C"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4">
    <w:p w:rsidR="00206F2C" w:rsidRPr="00124BE9" w:rsidRDefault="00206F2C"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5">
    <w:p w:rsidR="00206F2C" w:rsidRPr="00124BE9" w:rsidRDefault="00206F2C"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1BDF"/>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3FC7"/>
    <w:rsid w:val="00064369"/>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24B"/>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23A6"/>
    <w:rsid w:val="001A2579"/>
    <w:rsid w:val="001A2B0A"/>
    <w:rsid w:val="001A2F72"/>
    <w:rsid w:val="001A3195"/>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426"/>
    <w:rsid w:val="002046BF"/>
    <w:rsid w:val="00204B03"/>
    <w:rsid w:val="00204E53"/>
    <w:rsid w:val="00204EEA"/>
    <w:rsid w:val="00205689"/>
    <w:rsid w:val="002069C9"/>
    <w:rsid w:val="00206AF8"/>
    <w:rsid w:val="00206F2C"/>
    <w:rsid w:val="0020701A"/>
    <w:rsid w:val="00207490"/>
    <w:rsid w:val="002100B3"/>
    <w:rsid w:val="002101F2"/>
    <w:rsid w:val="0021023E"/>
    <w:rsid w:val="00210F0C"/>
    <w:rsid w:val="00211425"/>
    <w:rsid w:val="002137E6"/>
    <w:rsid w:val="00213830"/>
    <w:rsid w:val="00213EB8"/>
    <w:rsid w:val="00214462"/>
    <w:rsid w:val="00215BFF"/>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B6F"/>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1EB"/>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3EF"/>
    <w:rsid w:val="0032067F"/>
    <w:rsid w:val="0032071C"/>
    <w:rsid w:val="00321A56"/>
    <w:rsid w:val="00321B20"/>
    <w:rsid w:val="003240F7"/>
    <w:rsid w:val="00325043"/>
    <w:rsid w:val="00325546"/>
    <w:rsid w:val="003259C5"/>
    <w:rsid w:val="00325CC0"/>
    <w:rsid w:val="00326507"/>
    <w:rsid w:val="003267C8"/>
    <w:rsid w:val="003270A4"/>
    <w:rsid w:val="00327436"/>
    <w:rsid w:val="00331472"/>
    <w:rsid w:val="0033253D"/>
    <w:rsid w:val="003325F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2"/>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4F3"/>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07C6"/>
    <w:rsid w:val="004A1734"/>
    <w:rsid w:val="004A1C5D"/>
    <w:rsid w:val="004A3051"/>
    <w:rsid w:val="004A329D"/>
    <w:rsid w:val="004A3859"/>
    <w:rsid w:val="004A51CE"/>
    <w:rsid w:val="004A6204"/>
    <w:rsid w:val="004A712A"/>
    <w:rsid w:val="004A7210"/>
    <w:rsid w:val="004A7722"/>
    <w:rsid w:val="004A798D"/>
    <w:rsid w:val="004B1ADC"/>
    <w:rsid w:val="004B2363"/>
    <w:rsid w:val="004B2714"/>
    <w:rsid w:val="004B28E1"/>
    <w:rsid w:val="004B2F56"/>
    <w:rsid w:val="004B383E"/>
    <w:rsid w:val="004B4580"/>
    <w:rsid w:val="004B4A95"/>
    <w:rsid w:val="004B4B72"/>
    <w:rsid w:val="004B5371"/>
    <w:rsid w:val="004B5522"/>
    <w:rsid w:val="004B5C46"/>
    <w:rsid w:val="004B60F5"/>
    <w:rsid w:val="004B61C2"/>
    <w:rsid w:val="004B6770"/>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919"/>
    <w:rsid w:val="004E442C"/>
    <w:rsid w:val="004E54F5"/>
    <w:rsid w:val="004E5843"/>
    <w:rsid w:val="004E675F"/>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2DE"/>
    <w:rsid w:val="005506F6"/>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057"/>
    <w:rsid w:val="005744FC"/>
    <w:rsid w:val="005747A5"/>
    <w:rsid w:val="00574B01"/>
    <w:rsid w:val="00574CC8"/>
    <w:rsid w:val="005757D1"/>
    <w:rsid w:val="00575C75"/>
    <w:rsid w:val="00576B25"/>
    <w:rsid w:val="00577582"/>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541"/>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3C8A"/>
    <w:rsid w:val="006A3DED"/>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27466"/>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6D"/>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43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F3B"/>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2EB"/>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E78D5"/>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1BA9"/>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A31"/>
    <w:rsid w:val="00B21F34"/>
    <w:rsid w:val="00B225D5"/>
    <w:rsid w:val="00B2277F"/>
    <w:rsid w:val="00B2283B"/>
    <w:rsid w:val="00B25447"/>
    <w:rsid w:val="00B25584"/>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0E7"/>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B67"/>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0C1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C25"/>
    <w:rsid w:val="00B95FE0"/>
    <w:rsid w:val="00B96B73"/>
    <w:rsid w:val="00B975FA"/>
    <w:rsid w:val="00B9778A"/>
    <w:rsid w:val="00B9796D"/>
    <w:rsid w:val="00BA1665"/>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6E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67C2"/>
    <w:rsid w:val="00C37724"/>
    <w:rsid w:val="00C3797F"/>
    <w:rsid w:val="00C4095B"/>
    <w:rsid w:val="00C410E6"/>
    <w:rsid w:val="00C42879"/>
    <w:rsid w:val="00C43213"/>
    <w:rsid w:val="00C43524"/>
    <w:rsid w:val="00C4358F"/>
    <w:rsid w:val="00C435DD"/>
    <w:rsid w:val="00C43D00"/>
    <w:rsid w:val="00C447B8"/>
    <w:rsid w:val="00C4487D"/>
    <w:rsid w:val="00C45620"/>
    <w:rsid w:val="00C45778"/>
    <w:rsid w:val="00C457A7"/>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E52"/>
    <w:rsid w:val="00C85FFA"/>
    <w:rsid w:val="00C861E9"/>
    <w:rsid w:val="00C864DC"/>
    <w:rsid w:val="00C86AB3"/>
    <w:rsid w:val="00C86F9C"/>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3ED"/>
    <w:rsid w:val="00CB68EF"/>
    <w:rsid w:val="00CB759C"/>
    <w:rsid w:val="00CB79A4"/>
    <w:rsid w:val="00CB7FB9"/>
    <w:rsid w:val="00CC0326"/>
    <w:rsid w:val="00CC0A8D"/>
    <w:rsid w:val="00CC2E07"/>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3C20"/>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4B7"/>
    <w:rsid w:val="00E00AD1"/>
    <w:rsid w:val="00E01503"/>
    <w:rsid w:val="00E020C1"/>
    <w:rsid w:val="00E02449"/>
    <w:rsid w:val="00E02F60"/>
    <w:rsid w:val="00E040F0"/>
    <w:rsid w:val="00E0418D"/>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1214"/>
    <w:rsid w:val="00E6288F"/>
    <w:rsid w:val="00E62C19"/>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5BF3"/>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0B1"/>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1FE7"/>
    <w:rsid w:val="00FC22F4"/>
    <w:rsid w:val="00FC283C"/>
    <w:rsid w:val="00FC2FB3"/>
    <w:rsid w:val="00FC4412"/>
    <w:rsid w:val="00FC4B16"/>
    <w:rsid w:val="00FC561F"/>
    <w:rsid w:val="00FC6150"/>
    <w:rsid w:val="00FC69A8"/>
    <w:rsid w:val="00FC6B2B"/>
    <w:rsid w:val="00FD06E3"/>
    <w:rsid w:val="00FD0747"/>
    <w:rsid w:val="00FD0B1A"/>
    <w:rsid w:val="00FD0DBE"/>
    <w:rsid w:val="00FD1148"/>
    <w:rsid w:val="00FD1288"/>
    <w:rsid w:val="00FD1AAF"/>
    <w:rsid w:val="00FD23C9"/>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82">
    <w:name w:val="xl82"/>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83">
    <w:name w:val="xl83"/>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84">
    <w:name w:val="xl84"/>
    <w:basedOn w:val="a"/>
    <w:rsid w:val="00C367C2"/>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85">
    <w:name w:val="xl85"/>
    <w:basedOn w:val="a"/>
    <w:rsid w:val="00C367C2"/>
    <w:pPr>
      <w:spacing w:before="100" w:beforeAutospacing="1" w:after="100" w:afterAutospacing="1"/>
      <w:textAlignment w:val="center"/>
    </w:pPr>
    <w:rPr>
      <w:rFonts w:ascii="Sylfaen" w:hAnsi="Sylfaen"/>
      <w:sz w:val="20"/>
      <w:szCs w:val="20"/>
      <w:lang w:val="en-US" w:eastAsia="en-US" w:bidi="ar-SA"/>
    </w:rPr>
  </w:style>
  <w:style w:type="paragraph" w:customStyle="1" w:styleId="xl86">
    <w:name w:val="xl86"/>
    <w:basedOn w:val="a"/>
    <w:rsid w:val="00C367C2"/>
    <w:pPr>
      <w:spacing w:before="100" w:beforeAutospacing="1" w:after="100" w:afterAutospacing="1"/>
    </w:pPr>
    <w:rPr>
      <w:rFonts w:ascii="Sylfaen" w:hAnsi="Sylfaen"/>
      <w:sz w:val="20"/>
      <w:szCs w:val="20"/>
      <w:lang w:val="en-US" w:eastAsia="en-US" w:bidi="ar-SA"/>
    </w:rPr>
  </w:style>
  <w:style w:type="paragraph" w:customStyle="1" w:styleId="xl87">
    <w:name w:val="xl87"/>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88">
    <w:name w:val="xl88"/>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89">
    <w:name w:val="xl89"/>
    <w:basedOn w:val="a"/>
    <w:rsid w:val="00C367C2"/>
    <w:pPr>
      <w:spacing w:before="100" w:beforeAutospacing="1" w:after="100" w:afterAutospacing="1"/>
      <w:jc w:val="center"/>
    </w:pPr>
    <w:rPr>
      <w:rFonts w:ascii="Sylfaen" w:hAnsi="Sylfaen"/>
      <w:sz w:val="20"/>
      <w:szCs w:val="20"/>
      <w:lang w:val="en-US" w:eastAsia="en-US" w:bidi="ar-SA"/>
    </w:rPr>
  </w:style>
  <w:style w:type="paragraph" w:customStyle="1" w:styleId="xl90">
    <w:name w:val="xl90"/>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91">
    <w:name w:val="xl91"/>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92">
    <w:name w:val="xl92"/>
    <w:basedOn w:val="a"/>
    <w:rsid w:val="00C367C2"/>
    <w:pPr>
      <w:spacing w:before="100" w:beforeAutospacing="1" w:after="100" w:afterAutospacing="1"/>
      <w:jc w:val="center"/>
      <w:textAlignment w:val="center"/>
    </w:pPr>
    <w:rPr>
      <w:rFonts w:ascii="Sylfaen" w:hAnsi="Sylfaen"/>
      <w:sz w:val="20"/>
      <w:szCs w:val="20"/>
      <w:lang w:val="en-US" w:eastAsia="en-US" w:bidi="ar-SA"/>
    </w:rPr>
  </w:style>
  <w:style w:type="paragraph" w:customStyle="1" w:styleId="xl93">
    <w:name w:val="xl93"/>
    <w:basedOn w:val="a"/>
    <w:rsid w:val="00C367C2"/>
    <w:pPr>
      <w:spacing w:before="100" w:beforeAutospacing="1" w:after="100" w:afterAutospacing="1"/>
      <w:jc w:val="right"/>
      <w:textAlignment w:val="center"/>
    </w:pPr>
    <w:rPr>
      <w:rFonts w:ascii="Sylfaen" w:hAnsi="Sylfaen"/>
      <w:sz w:val="20"/>
      <w:szCs w:val="20"/>
      <w:lang w:val="en-US" w:eastAsia="en-US" w:bidi="ar-SA"/>
    </w:rPr>
  </w:style>
  <w:style w:type="paragraph" w:customStyle="1" w:styleId="xl94">
    <w:name w:val="xl94"/>
    <w:basedOn w:val="a"/>
    <w:rsid w:val="00C367C2"/>
    <w:pPr>
      <w:spacing w:before="100" w:beforeAutospacing="1" w:after="100" w:afterAutospacing="1"/>
      <w:textAlignment w:val="center"/>
    </w:pPr>
    <w:rPr>
      <w:rFonts w:ascii="Sylfaen" w:hAnsi="Sylfaen"/>
      <w:sz w:val="20"/>
      <w:szCs w:val="20"/>
      <w:lang w:val="en-US" w:eastAsia="en-US" w:bidi="ar-SA"/>
    </w:rPr>
  </w:style>
  <w:style w:type="paragraph" w:customStyle="1" w:styleId="xl95">
    <w:name w:val="xl95"/>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96">
    <w:name w:val="xl96"/>
    <w:basedOn w:val="a"/>
    <w:rsid w:val="00C367C2"/>
    <w:pPr>
      <w:pBdr>
        <w:top w:val="single" w:sz="4" w:space="0" w:color="auto"/>
        <w:left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97">
    <w:name w:val="xl97"/>
    <w:basedOn w:val="a"/>
    <w:rsid w:val="00C367C2"/>
    <w:pPr>
      <w:pBdr>
        <w:top w:val="single" w:sz="4" w:space="0" w:color="auto"/>
        <w:left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98">
    <w:name w:val="xl98"/>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99">
    <w:name w:val="xl99"/>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00">
    <w:name w:val="xl100"/>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01">
    <w:name w:val="xl101"/>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02">
    <w:name w:val="xl102"/>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03">
    <w:name w:val="xl103"/>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04">
    <w:name w:val="xl104"/>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05">
    <w:name w:val="xl105"/>
    <w:basedOn w:val="a"/>
    <w:rsid w:val="00C367C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Sylfaen" w:hAnsi="Sylfaen"/>
      <w:sz w:val="20"/>
      <w:szCs w:val="20"/>
      <w:lang w:val="en-US" w:eastAsia="en-US" w:bidi="ar-SA"/>
    </w:rPr>
  </w:style>
  <w:style w:type="paragraph" w:customStyle="1" w:styleId="xl106">
    <w:name w:val="xl106"/>
    <w:basedOn w:val="a"/>
    <w:rsid w:val="00C367C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Sylfaen" w:hAnsi="Sylfaen"/>
      <w:sz w:val="20"/>
      <w:szCs w:val="20"/>
      <w:lang w:val="en-US" w:eastAsia="en-US" w:bidi="ar-SA"/>
    </w:rPr>
  </w:style>
  <w:style w:type="paragraph" w:customStyle="1" w:styleId="xl107">
    <w:name w:val="xl107"/>
    <w:basedOn w:val="a"/>
    <w:rsid w:val="00C367C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Sylfaen" w:hAnsi="Sylfaen"/>
      <w:sz w:val="20"/>
      <w:szCs w:val="20"/>
      <w:lang w:val="en-US" w:eastAsia="en-US" w:bidi="ar-SA"/>
    </w:rPr>
  </w:style>
  <w:style w:type="paragraph" w:customStyle="1" w:styleId="xl108">
    <w:name w:val="xl108"/>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09">
    <w:name w:val="xl109"/>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1">
    <w:name w:val="xl111"/>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color w:val="000000"/>
      <w:sz w:val="20"/>
      <w:szCs w:val="20"/>
      <w:lang w:val="en-US" w:eastAsia="en-US" w:bidi="ar-SA"/>
    </w:rPr>
  </w:style>
  <w:style w:type="paragraph" w:customStyle="1" w:styleId="xl112">
    <w:name w:val="xl112"/>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3">
    <w:name w:val="xl113"/>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color w:val="000000"/>
      <w:sz w:val="20"/>
      <w:szCs w:val="20"/>
      <w:lang w:val="en-US" w:eastAsia="en-US" w:bidi="ar-SA"/>
    </w:rPr>
  </w:style>
  <w:style w:type="paragraph" w:customStyle="1" w:styleId="xl114">
    <w:name w:val="xl114"/>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5">
    <w:name w:val="xl115"/>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6">
    <w:name w:val="xl116"/>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7">
    <w:name w:val="xl117"/>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8">
    <w:name w:val="xl118"/>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19">
    <w:name w:val="xl119"/>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20">
    <w:name w:val="xl120"/>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Sylfaen" w:hAnsi="Sylfaen"/>
      <w:sz w:val="20"/>
      <w:szCs w:val="20"/>
      <w:lang w:val="en-US" w:eastAsia="en-US" w:bidi="ar-SA"/>
    </w:rPr>
  </w:style>
  <w:style w:type="paragraph" w:customStyle="1" w:styleId="xl121">
    <w:name w:val="xl121"/>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22">
    <w:name w:val="xl122"/>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23">
    <w:name w:val="xl123"/>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24">
    <w:name w:val="xl124"/>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25">
    <w:name w:val="xl125"/>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26">
    <w:name w:val="xl126"/>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27">
    <w:name w:val="xl127"/>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28">
    <w:name w:val="xl128"/>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29">
    <w:name w:val="xl129"/>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Sylfaen" w:hAnsi="Sylfaen"/>
      <w:sz w:val="20"/>
      <w:szCs w:val="20"/>
      <w:lang w:val="en-US" w:eastAsia="en-US" w:bidi="ar-SA"/>
    </w:rPr>
  </w:style>
  <w:style w:type="paragraph" w:customStyle="1" w:styleId="xl130">
    <w:name w:val="xl130"/>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31">
    <w:name w:val="xl131"/>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32">
    <w:name w:val="xl132"/>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Sylfaen" w:hAnsi="Sylfaen"/>
      <w:sz w:val="20"/>
      <w:szCs w:val="20"/>
      <w:lang w:val="en-US" w:eastAsia="en-US" w:bidi="ar-SA"/>
    </w:rPr>
  </w:style>
  <w:style w:type="paragraph" w:customStyle="1" w:styleId="xl133">
    <w:name w:val="xl133"/>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Sylfaen" w:hAnsi="Sylfaen"/>
      <w:b/>
      <w:bCs/>
      <w:sz w:val="20"/>
      <w:szCs w:val="20"/>
      <w:lang w:val="en-US" w:eastAsia="en-US" w:bidi="ar-SA"/>
    </w:rPr>
  </w:style>
  <w:style w:type="paragraph" w:customStyle="1" w:styleId="xl134">
    <w:name w:val="xl134"/>
    <w:basedOn w:val="a"/>
    <w:rsid w:val="00C367C2"/>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35">
    <w:name w:val="xl135"/>
    <w:basedOn w:val="a"/>
    <w:rsid w:val="00C367C2"/>
    <w:pP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36">
    <w:name w:val="xl136"/>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lang w:val="en-US" w:eastAsia="en-US" w:bidi="ar-SA"/>
    </w:rPr>
  </w:style>
  <w:style w:type="paragraph" w:customStyle="1" w:styleId="xl137">
    <w:name w:val="xl137"/>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lang w:val="en-US" w:eastAsia="en-US" w:bidi="ar-SA"/>
    </w:rPr>
  </w:style>
  <w:style w:type="paragraph" w:customStyle="1" w:styleId="xl138">
    <w:name w:val="xl138"/>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39">
    <w:name w:val="xl139"/>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40">
    <w:name w:val="xl140"/>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141">
    <w:name w:val="xl141"/>
    <w:basedOn w:val="a"/>
    <w:rsid w:val="00C367C2"/>
    <w:pPr>
      <w:pBdr>
        <w:top w:val="single" w:sz="4" w:space="0" w:color="auto"/>
        <w:lef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42">
    <w:name w:val="xl142"/>
    <w:basedOn w:val="a"/>
    <w:rsid w:val="00C367C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Sylfaen" w:hAnsi="Sylfaen"/>
      <w:sz w:val="20"/>
      <w:szCs w:val="20"/>
      <w:lang w:val="en-US" w:eastAsia="en-US" w:bidi="ar-SA"/>
    </w:rPr>
  </w:style>
  <w:style w:type="paragraph" w:customStyle="1" w:styleId="xl143">
    <w:name w:val="xl143"/>
    <w:basedOn w:val="a"/>
    <w:rsid w:val="00C367C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Sylfaen" w:hAnsi="Sylfaen"/>
      <w:sz w:val="20"/>
      <w:szCs w:val="20"/>
      <w:lang w:val="en-US" w:eastAsia="en-US" w:bidi="ar-SA"/>
    </w:rPr>
  </w:style>
  <w:style w:type="paragraph" w:customStyle="1" w:styleId="xl144">
    <w:name w:val="xl144"/>
    <w:basedOn w:val="a"/>
    <w:rsid w:val="00C367C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Sylfaen" w:hAnsi="Sylfaen"/>
      <w:sz w:val="20"/>
      <w:szCs w:val="20"/>
      <w:lang w:val="en-US" w:eastAsia="en-US" w:bidi="ar-SA"/>
    </w:rPr>
  </w:style>
  <w:style w:type="paragraph" w:customStyle="1" w:styleId="xl145">
    <w:name w:val="xl145"/>
    <w:basedOn w:val="a"/>
    <w:rsid w:val="00C367C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Sylfaen" w:hAnsi="Sylfaen"/>
      <w:sz w:val="20"/>
      <w:szCs w:val="20"/>
      <w:lang w:val="en-US" w:eastAsia="en-US" w:bidi="ar-SA"/>
    </w:rPr>
  </w:style>
  <w:style w:type="paragraph" w:customStyle="1" w:styleId="xl146">
    <w:name w:val="xl146"/>
    <w:basedOn w:val="a"/>
    <w:rsid w:val="00C367C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Sylfaen" w:hAnsi="Sylfaen"/>
      <w:sz w:val="20"/>
      <w:szCs w:val="20"/>
      <w:lang w:val="en-US" w:eastAsia="en-US" w:bidi="ar-SA"/>
    </w:rPr>
  </w:style>
  <w:style w:type="paragraph" w:customStyle="1" w:styleId="xl147">
    <w:name w:val="xl147"/>
    <w:basedOn w:val="a"/>
    <w:rsid w:val="00C367C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Sylfaen" w:hAnsi="Sylfaen"/>
      <w:sz w:val="20"/>
      <w:szCs w:val="20"/>
      <w:lang w:val="en-US" w:eastAsia="en-US" w:bidi="ar-SA"/>
    </w:rPr>
  </w:style>
  <w:style w:type="paragraph" w:customStyle="1" w:styleId="xl148">
    <w:name w:val="xl148"/>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pPr>
    <w:rPr>
      <w:rFonts w:ascii="Sylfaen" w:hAnsi="Sylfaen"/>
      <w:sz w:val="20"/>
      <w:szCs w:val="20"/>
      <w:lang w:val="en-US" w:eastAsia="en-US" w:bidi="ar-SA"/>
    </w:rPr>
  </w:style>
  <w:style w:type="paragraph" w:customStyle="1" w:styleId="xl149">
    <w:name w:val="xl149"/>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150">
    <w:name w:val="xl150"/>
    <w:basedOn w:val="a"/>
    <w:rsid w:val="00C367C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Sylfaen" w:hAnsi="Sylfaen"/>
      <w:b/>
      <w:bCs/>
      <w:sz w:val="20"/>
      <w:szCs w:val="20"/>
      <w:lang w:val="en-US" w:eastAsia="en-US" w:bidi="ar-SA"/>
    </w:rPr>
  </w:style>
  <w:style w:type="paragraph" w:customStyle="1" w:styleId="xl151">
    <w:name w:val="xl151"/>
    <w:basedOn w:val="a"/>
    <w:rsid w:val="00C367C2"/>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52">
    <w:name w:val="xl152"/>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sz w:val="20"/>
      <w:szCs w:val="20"/>
      <w:lang w:val="en-US" w:eastAsia="en-US" w:bidi="ar-SA"/>
    </w:rPr>
  </w:style>
  <w:style w:type="paragraph" w:customStyle="1" w:styleId="xl153">
    <w:name w:val="xl153"/>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154">
    <w:name w:val="xl154"/>
    <w:basedOn w:val="a"/>
    <w:rsid w:val="00C367C2"/>
    <w:pPr>
      <w:pBdr>
        <w:top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155">
    <w:name w:val="xl155"/>
    <w:basedOn w:val="a"/>
    <w:rsid w:val="00C367C2"/>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56">
    <w:name w:val="xl156"/>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157">
    <w:name w:val="xl157"/>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158">
    <w:name w:val="xl158"/>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159">
    <w:name w:val="xl159"/>
    <w:basedOn w:val="a"/>
    <w:rsid w:val="00C367C2"/>
    <w:pPr>
      <w:pBdr>
        <w:top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160">
    <w:name w:val="xl160"/>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161">
    <w:name w:val="xl161"/>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162">
    <w:name w:val="xl162"/>
    <w:basedOn w:val="a"/>
    <w:rsid w:val="00C367C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Sylfaen" w:hAnsi="Sylfaen"/>
      <w:b/>
      <w:bCs/>
      <w:sz w:val="20"/>
      <w:szCs w:val="20"/>
      <w:lang w:val="en-US" w:eastAsia="en-US" w:bidi="ar-SA"/>
    </w:rPr>
  </w:style>
  <w:style w:type="paragraph" w:customStyle="1" w:styleId="xl163">
    <w:name w:val="xl163"/>
    <w:basedOn w:val="a"/>
    <w:rsid w:val="00C367C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Sylfaen" w:hAnsi="Sylfaen"/>
      <w:sz w:val="20"/>
      <w:szCs w:val="20"/>
      <w:lang w:val="en-US" w:eastAsia="en-US" w:bidi="ar-SA"/>
    </w:rPr>
  </w:style>
  <w:style w:type="paragraph" w:customStyle="1" w:styleId="xl164">
    <w:name w:val="xl164"/>
    <w:basedOn w:val="a"/>
    <w:rsid w:val="00C367C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Sylfaen" w:hAnsi="Sylfaen"/>
      <w:sz w:val="20"/>
      <w:szCs w:val="20"/>
      <w:lang w:val="en-US" w:eastAsia="en-US" w:bidi="ar-SA"/>
    </w:rPr>
  </w:style>
  <w:style w:type="paragraph" w:customStyle="1" w:styleId="xl165">
    <w:name w:val="xl165"/>
    <w:basedOn w:val="a"/>
    <w:rsid w:val="00C367C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Sylfaen" w:hAnsi="Sylfaen"/>
      <w:b/>
      <w:bCs/>
      <w:sz w:val="20"/>
      <w:szCs w:val="20"/>
      <w:lang w:val="en-US" w:eastAsia="en-US" w:bidi="ar-SA"/>
    </w:rPr>
  </w:style>
  <w:style w:type="paragraph" w:customStyle="1" w:styleId="xl166">
    <w:name w:val="xl166"/>
    <w:basedOn w:val="a"/>
    <w:rsid w:val="00C367C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Sylfaen" w:hAnsi="Sylfaen"/>
      <w:sz w:val="20"/>
      <w:szCs w:val="20"/>
      <w:lang w:val="en-US" w:eastAsia="en-US" w:bidi="ar-SA"/>
    </w:rPr>
  </w:style>
  <w:style w:type="paragraph" w:customStyle="1" w:styleId="xl167">
    <w:name w:val="xl167"/>
    <w:basedOn w:val="a"/>
    <w:rsid w:val="00C367C2"/>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Sylfaen" w:hAnsi="Sylfaen"/>
      <w:sz w:val="20"/>
      <w:szCs w:val="20"/>
      <w:lang w:val="en-US" w:eastAsia="en-US" w:bidi="ar-SA"/>
    </w:rPr>
  </w:style>
  <w:style w:type="paragraph" w:customStyle="1" w:styleId="xl168">
    <w:name w:val="xl168"/>
    <w:basedOn w:val="a"/>
    <w:rsid w:val="00C367C2"/>
    <w:pPr>
      <w:pBdr>
        <w:top w:val="single" w:sz="4" w:space="0" w:color="auto"/>
        <w:bottom w:val="single" w:sz="4" w:space="0" w:color="auto"/>
      </w:pBdr>
      <w:shd w:val="clear" w:color="000000" w:fill="F2F2F2"/>
      <w:spacing w:before="100" w:beforeAutospacing="1" w:after="100" w:afterAutospacing="1"/>
      <w:jc w:val="center"/>
      <w:textAlignment w:val="center"/>
    </w:pPr>
    <w:rPr>
      <w:rFonts w:ascii="Sylfaen" w:hAnsi="Sylfaen"/>
      <w:sz w:val="20"/>
      <w:szCs w:val="20"/>
      <w:lang w:val="en-US" w:eastAsia="en-US" w:bidi="ar-SA"/>
    </w:rPr>
  </w:style>
  <w:style w:type="paragraph" w:customStyle="1" w:styleId="xl169">
    <w:name w:val="xl169"/>
    <w:basedOn w:val="a"/>
    <w:rsid w:val="00C367C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Sylfaen" w:hAnsi="Sylfaen"/>
      <w:sz w:val="20"/>
      <w:szCs w:val="20"/>
      <w:lang w:val="en-US" w:eastAsia="en-US" w:bidi="ar-SA"/>
    </w:rPr>
  </w:style>
  <w:style w:type="paragraph" w:customStyle="1" w:styleId="xl170">
    <w:name w:val="xl170"/>
    <w:basedOn w:val="a"/>
    <w:rsid w:val="00C367C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Sylfaen" w:hAnsi="Sylfaen"/>
      <w:sz w:val="20"/>
      <w:szCs w:val="20"/>
      <w:lang w:val="en-US" w:eastAsia="en-US" w:bidi="ar-SA"/>
    </w:rPr>
  </w:style>
  <w:style w:type="paragraph" w:customStyle="1" w:styleId="xl171">
    <w:name w:val="xl171"/>
    <w:basedOn w:val="a"/>
    <w:rsid w:val="00C367C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Sylfaen" w:hAnsi="Sylfaen"/>
      <w:b/>
      <w:bCs/>
      <w:sz w:val="20"/>
      <w:szCs w:val="20"/>
      <w:lang w:val="en-US" w:eastAsia="en-US" w:bidi="ar-SA"/>
    </w:rPr>
  </w:style>
  <w:style w:type="paragraph" w:customStyle="1" w:styleId="xl172">
    <w:name w:val="xl172"/>
    <w:basedOn w:val="a"/>
    <w:rsid w:val="00C367C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Sylfaen" w:hAnsi="Sylfaen"/>
      <w:sz w:val="20"/>
      <w:szCs w:val="20"/>
      <w:lang w:val="en-US" w:eastAsia="en-US" w:bidi="ar-SA"/>
    </w:rPr>
  </w:style>
  <w:style w:type="paragraph" w:customStyle="1" w:styleId="xl173">
    <w:name w:val="xl173"/>
    <w:basedOn w:val="a"/>
    <w:rsid w:val="00C367C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74">
    <w:name w:val="xl174"/>
    <w:basedOn w:val="a"/>
    <w:rsid w:val="00C367C2"/>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75">
    <w:name w:val="xl175"/>
    <w:basedOn w:val="a"/>
    <w:rsid w:val="00C367C2"/>
    <w:pPr>
      <w:pBdr>
        <w:top w:val="single" w:sz="4" w:space="0" w:color="auto"/>
        <w:bottom w:val="single" w:sz="4" w:space="0" w:color="auto"/>
      </w:pBdr>
      <w:spacing w:before="100" w:beforeAutospacing="1" w:after="100" w:afterAutospacing="1"/>
      <w:textAlignment w:val="center"/>
    </w:pPr>
    <w:rPr>
      <w:rFonts w:ascii="Sylfaen" w:hAnsi="Sylfaen"/>
      <w:b/>
      <w:bCs/>
      <w:sz w:val="20"/>
      <w:szCs w:val="20"/>
      <w:lang w:val="en-US" w:eastAsia="en-US" w:bidi="ar-SA"/>
    </w:rPr>
  </w:style>
  <w:style w:type="paragraph" w:customStyle="1" w:styleId="xl176">
    <w:name w:val="xl176"/>
    <w:basedOn w:val="a"/>
    <w:rsid w:val="00C367C2"/>
    <w:pPr>
      <w:pBdr>
        <w:top w:val="single" w:sz="4" w:space="0" w:color="auto"/>
        <w:bottom w:val="single" w:sz="4" w:space="0" w:color="auto"/>
        <w:right w:val="single" w:sz="4" w:space="0" w:color="auto"/>
      </w:pBdr>
      <w:spacing w:before="100" w:beforeAutospacing="1" w:after="100" w:afterAutospacing="1"/>
      <w:textAlignment w:val="center"/>
    </w:pPr>
    <w:rPr>
      <w:rFonts w:ascii="Sylfaen" w:hAnsi="Sylfaen"/>
      <w:b/>
      <w:bCs/>
      <w:sz w:val="20"/>
      <w:szCs w:val="20"/>
      <w:lang w:val="en-US" w:eastAsia="en-US" w:bidi="ar-SA"/>
    </w:rPr>
  </w:style>
  <w:style w:type="paragraph" w:customStyle="1" w:styleId="xl177">
    <w:name w:val="xl177"/>
    <w:basedOn w:val="a"/>
    <w:rsid w:val="00C367C2"/>
    <w:pPr>
      <w:pBdr>
        <w:top w:val="single" w:sz="4" w:space="0" w:color="auto"/>
        <w:bottom w:val="single" w:sz="4" w:space="0" w:color="auto"/>
      </w:pBdr>
      <w:spacing w:before="100" w:beforeAutospacing="1" w:after="100" w:afterAutospacing="1"/>
      <w:textAlignment w:val="center"/>
    </w:pPr>
    <w:rPr>
      <w:rFonts w:ascii="Sylfaen" w:hAnsi="Sylfaen"/>
      <w:b/>
      <w:bCs/>
      <w:sz w:val="20"/>
      <w:szCs w:val="20"/>
      <w:lang w:val="en-US" w:eastAsia="en-US" w:bidi="ar-SA"/>
    </w:rPr>
  </w:style>
  <w:style w:type="paragraph" w:customStyle="1" w:styleId="xl178">
    <w:name w:val="xl178"/>
    <w:basedOn w:val="a"/>
    <w:rsid w:val="00C367C2"/>
    <w:pPr>
      <w:pBdr>
        <w:top w:val="single" w:sz="4" w:space="0" w:color="auto"/>
        <w:bottom w:val="single" w:sz="4" w:space="0" w:color="auto"/>
        <w:right w:val="single" w:sz="4" w:space="0" w:color="auto"/>
      </w:pBdr>
      <w:spacing w:before="100" w:beforeAutospacing="1" w:after="100" w:afterAutospacing="1"/>
      <w:textAlignment w:val="center"/>
    </w:pPr>
    <w:rPr>
      <w:rFonts w:ascii="Sylfaen" w:hAnsi="Sylfaen"/>
      <w:b/>
      <w:bCs/>
      <w:sz w:val="20"/>
      <w:szCs w:val="20"/>
      <w:lang w:val="en-US" w:eastAsia="en-US" w:bidi="ar-SA"/>
    </w:rPr>
  </w:style>
  <w:style w:type="paragraph" w:customStyle="1" w:styleId="xl179">
    <w:name w:val="xl179"/>
    <w:basedOn w:val="a"/>
    <w:rsid w:val="00C367C2"/>
    <w:pPr>
      <w:pBdr>
        <w:top w:val="single" w:sz="4" w:space="0" w:color="auto"/>
        <w:bottom w:val="single" w:sz="4" w:space="0" w:color="auto"/>
      </w:pBdr>
      <w:spacing w:before="100" w:beforeAutospacing="1" w:after="100" w:afterAutospacing="1"/>
    </w:pPr>
    <w:rPr>
      <w:rFonts w:ascii="Sylfaen" w:hAnsi="Sylfaen"/>
      <w:b/>
      <w:bCs/>
      <w:sz w:val="20"/>
      <w:szCs w:val="20"/>
      <w:lang w:val="en-US" w:eastAsia="en-US" w:bidi="ar-SA"/>
    </w:rPr>
  </w:style>
  <w:style w:type="paragraph" w:customStyle="1" w:styleId="xl180">
    <w:name w:val="xl180"/>
    <w:basedOn w:val="a"/>
    <w:rsid w:val="00C367C2"/>
    <w:pPr>
      <w:pBdr>
        <w:top w:val="single" w:sz="4" w:space="0" w:color="auto"/>
        <w:bottom w:val="single" w:sz="4" w:space="0" w:color="auto"/>
        <w:right w:val="single" w:sz="4" w:space="0" w:color="auto"/>
      </w:pBdr>
      <w:spacing w:before="100" w:beforeAutospacing="1" w:after="100" w:afterAutospacing="1"/>
    </w:pPr>
    <w:rPr>
      <w:rFonts w:ascii="Sylfaen" w:hAnsi="Sylfaen"/>
      <w:b/>
      <w:bCs/>
      <w:sz w:val="20"/>
      <w:szCs w:val="20"/>
      <w:lang w:val="en-US" w:eastAsia="en-US" w:bidi="ar-SA"/>
    </w:rPr>
  </w:style>
  <w:style w:type="paragraph" w:customStyle="1" w:styleId="xl181">
    <w:name w:val="xl181"/>
    <w:basedOn w:val="a"/>
    <w:rsid w:val="00C367C2"/>
    <w:pPr>
      <w:pBdr>
        <w:top w:val="single" w:sz="4" w:space="0" w:color="auto"/>
        <w:bottom w:val="single" w:sz="4" w:space="0" w:color="auto"/>
      </w:pBdr>
      <w:spacing w:before="100" w:beforeAutospacing="1" w:after="100" w:afterAutospacing="1"/>
      <w:textAlignment w:val="center"/>
    </w:pPr>
    <w:rPr>
      <w:rFonts w:ascii="Sylfaen" w:hAnsi="Sylfaen"/>
      <w:b/>
      <w:bCs/>
      <w:sz w:val="20"/>
      <w:szCs w:val="20"/>
      <w:lang w:val="en-US" w:eastAsia="en-US" w:bidi="ar-SA"/>
    </w:rPr>
  </w:style>
  <w:style w:type="paragraph" w:customStyle="1" w:styleId="xl182">
    <w:name w:val="xl182"/>
    <w:basedOn w:val="a"/>
    <w:rsid w:val="00C367C2"/>
    <w:pPr>
      <w:pBdr>
        <w:top w:val="single" w:sz="4" w:space="0" w:color="auto"/>
        <w:bottom w:val="single" w:sz="4" w:space="0" w:color="auto"/>
        <w:right w:val="single" w:sz="4" w:space="0" w:color="auto"/>
      </w:pBdr>
      <w:spacing w:before="100" w:beforeAutospacing="1" w:after="100" w:afterAutospacing="1"/>
      <w:textAlignment w:val="center"/>
    </w:pPr>
    <w:rPr>
      <w:rFonts w:ascii="Sylfaen" w:hAnsi="Sylfaen"/>
      <w:b/>
      <w:bCs/>
      <w:sz w:val="20"/>
      <w:szCs w:val="20"/>
      <w:lang w:val="en-US" w:eastAsia="en-US" w:bidi="ar-SA"/>
    </w:rPr>
  </w:style>
  <w:style w:type="paragraph" w:customStyle="1" w:styleId="xl183">
    <w:name w:val="xl183"/>
    <w:basedOn w:val="a"/>
    <w:rsid w:val="00C367C2"/>
    <w:pPr>
      <w:pBdr>
        <w:top w:val="single" w:sz="4" w:space="0" w:color="auto"/>
        <w:bottom w:val="single" w:sz="4" w:space="0" w:color="auto"/>
      </w:pBdr>
      <w:spacing w:before="100" w:beforeAutospacing="1" w:after="100" w:afterAutospacing="1"/>
      <w:textAlignment w:val="center"/>
    </w:pPr>
    <w:rPr>
      <w:rFonts w:ascii="Sylfaen" w:hAnsi="Sylfaen"/>
      <w:b/>
      <w:bCs/>
      <w:sz w:val="20"/>
      <w:szCs w:val="20"/>
      <w:lang w:val="en-US" w:eastAsia="en-US" w:bidi="ar-SA"/>
    </w:rPr>
  </w:style>
  <w:style w:type="paragraph" w:customStyle="1" w:styleId="xl184">
    <w:name w:val="xl184"/>
    <w:basedOn w:val="a"/>
    <w:rsid w:val="00C367C2"/>
    <w:pPr>
      <w:pBdr>
        <w:top w:val="single" w:sz="4" w:space="0" w:color="auto"/>
        <w:bottom w:val="single" w:sz="4" w:space="0" w:color="auto"/>
        <w:right w:val="single" w:sz="4" w:space="0" w:color="auto"/>
      </w:pBdr>
      <w:spacing w:before="100" w:beforeAutospacing="1" w:after="100" w:afterAutospacing="1"/>
      <w:textAlignment w:val="center"/>
    </w:pPr>
    <w:rPr>
      <w:rFonts w:ascii="Sylfaen" w:hAnsi="Sylfaen"/>
      <w:b/>
      <w:bCs/>
      <w:sz w:val="20"/>
      <w:szCs w:val="20"/>
      <w:lang w:val="en-US" w:eastAsia="en-US" w:bidi="ar-SA"/>
    </w:rPr>
  </w:style>
  <w:style w:type="paragraph" w:customStyle="1" w:styleId="xl185">
    <w:name w:val="xl185"/>
    <w:basedOn w:val="a"/>
    <w:rsid w:val="00C367C2"/>
    <w:pPr>
      <w:pBdr>
        <w:top w:val="single" w:sz="4" w:space="0" w:color="auto"/>
      </w:pBdr>
      <w:spacing w:before="100" w:beforeAutospacing="1" w:after="100" w:afterAutospacing="1"/>
      <w:textAlignment w:val="center"/>
    </w:pPr>
    <w:rPr>
      <w:rFonts w:ascii="Sylfaen" w:hAnsi="Sylfaen"/>
      <w:b/>
      <w:bCs/>
      <w:sz w:val="20"/>
      <w:szCs w:val="20"/>
      <w:lang w:val="en-US" w:eastAsia="en-US" w:bidi="ar-SA"/>
    </w:rPr>
  </w:style>
  <w:style w:type="paragraph" w:customStyle="1" w:styleId="xl186">
    <w:name w:val="xl186"/>
    <w:basedOn w:val="a"/>
    <w:rsid w:val="00C367C2"/>
    <w:pPr>
      <w:spacing w:before="100" w:beforeAutospacing="1" w:after="100" w:afterAutospacing="1"/>
      <w:textAlignment w:val="center"/>
    </w:pPr>
    <w:rPr>
      <w:rFonts w:ascii="Sylfaen" w:hAnsi="Sylfaen"/>
      <w:b/>
      <w:bCs/>
      <w:sz w:val="20"/>
      <w:szCs w:val="20"/>
      <w:lang w:val="en-US" w:eastAsia="en-US" w:bidi="ar-SA"/>
    </w:rPr>
  </w:style>
  <w:style w:type="paragraph" w:customStyle="1" w:styleId="xl187">
    <w:name w:val="xl187"/>
    <w:basedOn w:val="a"/>
    <w:rsid w:val="00C367C2"/>
    <w:pPr>
      <w:pBdr>
        <w:top w:val="single" w:sz="4" w:space="0" w:color="auto"/>
        <w:right w:val="single" w:sz="4" w:space="0" w:color="auto"/>
      </w:pBdr>
      <w:spacing w:before="100" w:beforeAutospacing="1" w:after="100" w:afterAutospacing="1"/>
      <w:textAlignment w:val="center"/>
    </w:pPr>
    <w:rPr>
      <w:rFonts w:ascii="Sylfaen" w:hAnsi="Sylfaen"/>
      <w:b/>
      <w:bCs/>
      <w:sz w:val="20"/>
      <w:szCs w:val="20"/>
      <w:lang w:val="en-US" w:eastAsia="en-US" w:bidi="ar-SA"/>
    </w:rPr>
  </w:style>
  <w:style w:type="paragraph" w:customStyle="1" w:styleId="xl188">
    <w:name w:val="xl188"/>
    <w:basedOn w:val="a"/>
    <w:rsid w:val="00C367C2"/>
    <w:pPr>
      <w:pBdr>
        <w:bottom w:val="single" w:sz="4" w:space="0" w:color="auto"/>
        <w:right w:val="single" w:sz="4" w:space="0" w:color="auto"/>
      </w:pBdr>
      <w:spacing w:before="100" w:beforeAutospacing="1" w:after="100" w:afterAutospacing="1"/>
      <w:jc w:val="right"/>
      <w:textAlignment w:val="center"/>
    </w:pPr>
    <w:rPr>
      <w:rFonts w:ascii="Sylfaen" w:hAnsi="Sylfaen"/>
      <w:sz w:val="20"/>
      <w:szCs w:val="20"/>
      <w:lang w:val="en-US" w:eastAsia="en-US" w:bidi="ar-SA"/>
    </w:rPr>
  </w:style>
  <w:style w:type="paragraph" w:customStyle="1" w:styleId="xl189">
    <w:name w:val="xl189"/>
    <w:basedOn w:val="a"/>
    <w:rsid w:val="00C367C2"/>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90">
    <w:name w:val="xl190"/>
    <w:basedOn w:val="a"/>
    <w:rsid w:val="00C367C2"/>
    <w:pPr>
      <w:pBdr>
        <w:top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91">
    <w:name w:val="xl191"/>
    <w:basedOn w:val="a"/>
    <w:rsid w:val="00C367C2"/>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92">
    <w:name w:val="xl192"/>
    <w:basedOn w:val="a"/>
    <w:rsid w:val="00C367C2"/>
    <w:pPr>
      <w:pBdr>
        <w:top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93">
    <w:name w:val="xl193"/>
    <w:basedOn w:val="a"/>
    <w:rsid w:val="00C367C2"/>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94">
    <w:name w:val="xl194"/>
    <w:basedOn w:val="a"/>
    <w:rsid w:val="00C367C2"/>
    <w:pPr>
      <w:pBdr>
        <w:top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95">
    <w:name w:val="xl195"/>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96">
    <w:name w:val="xl196"/>
    <w:basedOn w:val="a"/>
    <w:rsid w:val="00C367C2"/>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97">
    <w:name w:val="xl197"/>
    <w:basedOn w:val="a"/>
    <w:rsid w:val="00C367C2"/>
    <w:pPr>
      <w:pBdr>
        <w:top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98">
    <w:name w:val="xl198"/>
    <w:basedOn w:val="a"/>
    <w:rsid w:val="00C367C2"/>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99">
    <w:name w:val="xl199"/>
    <w:basedOn w:val="a"/>
    <w:rsid w:val="00C367C2"/>
    <w:pPr>
      <w:pBdr>
        <w:top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200">
    <w:name w:val="xl200"/>
    <w:basedOn w:val="a"/>
    <w:rsid w:val="00C367C2"/>
    <w:pPr>
      <w:spacing w:before="100" w:beforeAutospacing="1" w:after="100" w:afterAutospacing="1"/>
      <w:jc w:val="center"/>
      <w:textAlignment w:val="center"/>
    </w:pPr>
    <w:rPr>
      <w:rFonts w:ascii="Sylfaen" w:hAnsi="Sylfaen"/>
      <w:b/>
      <w:bCs/>
      <w:lang w:val="en-US" w:eastAsia="en-US" w:bidi="ar-SA"/>
    </w:rPr>
  </w:style>
  <w:style w:type="paragraph" w:customStyle="1" w:styleId="xl201">
    <w:name w:val="xl201"/>
    <w:basedOn w:val="a"/>
    <w:rsid w:val="00C367C2"/>
    <w:pPr>
      <w:pBdr>
        <w:top w:val="single" w:sz="4" w:space="0" w:color="auto"/>
        <w:left w:val="single" w:sz="4" w:space="0" w:color="auto"/>
        <w:bottom w:val="single" w:sz="4" w:space="0" w:color="auto"/>
      </w:pBdr>
      <w:spacing w:before="100" w:beforeAutospacing="1" w:after="100" w:afterAutospacing="1"/>
      <w:jc w:val="center"/>
    </w:pPr>
    <w:rPr>
      <w:rFonts w:ascii="Sylfaen" w:hAnsi="Sylfaen"/>
      <w:b/>
      <w:bCs/>
      <w:sz w:val="20"/>
      <w:szCs w:val="20"/>
      <w:lang w:val="en-US" w:eastAsia="en-US" w:bidi="ar-SA"/>
    </w:rPr>
  </w:style>
  <w:style w:type="paragraph" w:customStyle="1" w:styleId="xl202">
    <w:name w:val="xl202"/>
    <w:basedOn w:val="a"/>
    <w:rsid w:val="00C367C2"/>
    <w:pPr>
      <w:pBdr>
        <w:top w:val="single" w:sz="4" w:space="0" w:color="auto"/>
        <w:bottom w:val="single" w:sz="4" w:space="0" w:color="auto"/>
      </w:pBdr>
      <w:spacing w:before="100" w:beforeAutospacing="1" w:after="100" w:afterAutospacing="1"/>
      <w:jc w:val="center"/>
    </w:pPr>
    <w:rPr>
      <w:rFonts w:ascii="Sylfaen" w:hAnsi="Sylfaen"/>
      <w:b/>
      <w:bCs/>
      <w:sz w:val="20"/>
      <w:szCs w:val="20"/>
      <w:lang w:val="en-US" w:eastAsia="en-US" w:bidi="ar-SA"/>
    </w:rPr>
  </w:style>
  <w:style w:type="paragraph" w:customStyle="1" w:styleId="msonormal0">
    <w:name w:val="msonormal"/>
    <w:basedOn w:val="a"/>
    <w:rsid w:val="00B25584"/>
    <w:pPr>
      <w:spacing w:before="100" w:beforeAutospacing="1" w:after="100" w:afterAutospacing="1"/>
    </w:pPr>
    <w:rPr>
      <w:lang w:val="hy-AM" w:eastAsia="hy-AM" w:bidi="ar-SA"/>
    </w:rPr>
  </w:style>
  <w:style w:type="paragraph" w:customStyle="1" w:styleId="xl203">
    <w:name w:val="xl203"/>
    <w:basedOn w:val="a"/>
    <w:rsid w:val="00B25584"/>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hy-AM" w:eastAsia="hy-AM" w:bidi="ar-SA"/>
    </w:rPr>
  </w:style>
  <w:style w:type="paragraph" w:customStyle="1" w:styleId="xl204">
    <w:name w:val="xl204"/>
    <w:basedOn w:val="a"/>
    <w:rsid w:val="00B25584"/>
    <w:pPr>
      <w:pBdr>
        <w:top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hy-AM" w:eastAsia="hy-AM" w:bidi="ar-SA"/>
    </w:rPr>
  </w:style>
  <w:style w:type="paragraph" w:customStyle="1" w:styleId="xl205">
    <w:name w:val="xl205"/>
    <w:basedOn w:val="a"/>
    <w:rsid w:val="00B25584"/>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hy-AM" w:eastAsia="hy-AM" w:bidi="ar-SA"/>
    </w:rPr>
  </w:style>
  <w:style w:type="paragraph" w:customStyle="1" w:styleId="xl206">
    <w:name w:val="xl206"/>
    <w:basedOn w:val="a"/>
    <w:rsid w:val="00B25584"/>
    <w:pPr>
      <w:pBdr>
        <w:top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hy-AM" w:eastAsia="hy-AM" w:bidi="ar-SA"/>
    </w:rPr>
  </w:style>
  <w:style w:type="paragraph" w:customStyle="1" w:styleId="xl207">
    <w:name w:val="xl207"/>
    <w:basedOn w:val="a"/>
    <w:rsid w:val="00B25584"/>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hy-AM" w:eastAsia="hy-AM" w:bidi="ar-SA"/>
    </w:rPr>
  </w:style>
  <w:style w:type="paragraph" w:customStyle="1" w:styleId="xl208">
    <w:name w:val="xl208"/>
    <w:basedOn w:val="a"/>
    <w:rsid w:val="00B25584"/>
    <w:pPr>
      <w:pBdr>
        <w:top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hy-AM" w:eastAsia="hy-AM" w:bidi="ar-SA"/>
    </w:rPr>
  </w:style>
  <w:style w:type="paragraph" w:customStyle="1" w:styleId="xl209">
    <w:name w:val="xl209"/>
    <w:basedOn w:val="a"/>
    <w:rsid w:val="00B255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hy-AM" w:eastAsia="hy-AM" w:bidi="ar-SA"/>
    </w:rPr>
  </w:style>
  <w:style w:type="paragraph" w:customStyle="1" w:styleId="xl210">
    <w:name w:val="xl210"/>
    <w:basedOn w:val="a"/>
    <w:rsid w:val="00B25584"/>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hy-AM" w:eastAsia="hy-AM" w:bidi="ar-SA"/>
    </w:rPr>
  </w:style>
  <w:style w:type="paragraph" w:customStyle="1" w:styleId="xl211">
    <w:name w:val="xl211"/>
    <w:basedOn w:val="a"/>
    <w:rsid w:val="00B25584"/>
    <w:pPr>
      <w:pBdr>
        <w:top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hy-AM" w:eastAsia="hy-AM" w:bidi="ar-SA"/>
    </w:rPr>
  </w:style>
  <w:style w:type="paragraph" w:customStyle="1" w:styleId="xl212">
    <w:name w:val="xl212"/>
    <w:basedOn w:val="a"/>
    <w:rsid w:val="00B25584"/>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hy-AM" w:eastAsia="hy-AM" w:bidi="ar-SA"/>
    </w:rPr>
  </w:style>
  <w:style w:type="paragraph" w:customStyle="1" w:styleId="xl213">
    <w:name w:val="xl213"/>
    <w:basedOn w:val="a"/>
    <w:rsid w:val="00B25584"/>
    <w:pPr>
      <w:pBdr>
        <w:top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hy-AM" w:eastAsia="hy-AM" w:bidi="ar-SA"/>
    </w:rPr>
  </w:style>
  <w:style w:type="paragraph" w:customStyle="1" w:styleId="xl214">
    <w:name w:val="xl214"/>
    <w:basedOn w:val="a"/>
    <w:rsid w:val="00B25584"/>
    <w:pPr>
      <w:spacing w:before="100" w:beforeAutospacing="1" w:after="100" w:afterAutospacing="1"/>
      <w:jc w:val="center"/>
      <w:textAlignment w:val="center"/>
    </w:pPr>
    <w:rPr>
      <w:rFonts w:ascii="Sylfaen" w:hAnsi="Sylfaen"/>
      <w:b/>
      <w:bCs/>
      <w:lang w:val="hy-AM" w:eastAsia="hy-AM" w:bidi="ar-SA"/>
    </w:rPr>
  </w:style>
  <w:style w:type="paragraph" w:customStyle="1" w:styleId="xl215">
    <w:name w:val="xl215"/>
    <w:basedOn w:val="a"/>
    <w:rsid w:val="00B25584"/>
    <w:pPr>
      <w:pBdr>
        <w:top w:val="single" w:sz="4" w:space="0" w:color="auto"/>
        <w:left w:val="single" w:sz="4" w:space="0" w:color="auto"/>
        <w:bottom w:val="single" w:sz="4" w:space="0" w:color="auto"/>
      </w:pBdr>
      <w:spacing w:before="100" w:beforeAutospacing="1" w:after="100" w:afterAutospacing="1"/>
      <w:jc w:val="center"/>
    </w:pPr>
    <w:rPr>
      <w:rFonts w:ascii="Sylfaen" w:hAnsi="Sylfaen"/>
      <w:b/>
      <w:bCs/>
      <w:sz w:val="20"/>
      <w:szCs w:val="20"/>
      <w:lang w:val="hy-AM" w:eastAsia="hy-AM" w:bidi="ar-SA"/>
    </w:rPr>
  </w:style>
  <w:style w:type="paragraph" w:customStyle="1" w:styleId="xl216">
    <w:name w:val="xl216"/>
    <w:basedOn w:val="a"/>
    <w:rsid w:val="00B25584"/>
    <w:pPr>
      <w:pBdr>
        <w:top w:val="single" w:sz="4" w:space="0" w:color="auto"/>
        <w:bottom w:val="single" w:sz="4" w:space="0" w:color="auto"/>
      </w:pBdr>
      <w:spacing w:before="100" w:beforeAutospacing="1" w:after="100" w:afterAutospacing="1"/>
      <w:jc w:val="center"/>
    </w:pPr>
    <w:rPr>
      <w:rFonts w:ascii="Sylfaen" w:hAnsi="Sylfaen"/>
      <w:b/>
      <w:bCs/>
      <w:sz w:val="20"/>
      <w:szCs w:val="20"/>
      <w:lang w:val="hy-AM" w:eastAsia="hy-AM"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82">
    <w:name w:val="xl82"/>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83">
    <w:name w:val="xl83"/>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84">
    <w:name w:val="xl84"/>
    <w:basedOn w:val="a"/>
    <w:rsid w:val="00C367C2"/>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85">
    <w:name w:val="xl85"/>
    <w:basedOn w:val="a"/>
    <w:rsid w:val="00C367C2"/>
    <w:pPr>
      <w:spacing w:before="100" w:beforeAutospacing="1" w:after="100" w:afterAutospacing="1"/>
      <w:textAlignment w:val="center"/>
    </w:pPr>
    <w:rPr>
      <w:rFonts w:ascii="Sylfaen" w:hAnsi="Sylfaen"/>
      <w:sz w:val="20"/>
      <w:szCs w:val="20"/>
      <w:lang w:val="en-US" w:eastAsia="en-US" w:bidi="ar-SA"/>
    </w:rPr>
  </w:style>
  <w:style w:type="paragraph" w:customStyle="1" w:styleId="xl86">
    <w:name w:val="xl86"/>
    <w:basedOn w:val="a"/>
    <w:rsid w:val="00C367C2"/>
    <w:pPr>
      <w:spacing w:before="100" w:beforeAutospacing="1" w:after="100" w:afterAutospacing="1"/>
    </w:pPr>
    <w:rPr>
      <w:rFonts w:ascii="Sylfaen" w:hAnsi="Sylfaen"/>
      <w:sz w:val="20"/>
      <w:szCs w:val="20"/>
      <w:lang w:val="en-US" w:eastAsia="en-US" w:bidi="ar-SA"/>
    </w:rPr>
  </w:style>
  <w:style w:type="paragraph" w:customStyle="1" w:styleId="xl87">
    <w:name w:val="xl87"/>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88">
    <w:name w:val="xl88"/>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89">
    <w:name w:val="xl89"/>
    <w:basedOn w:val="a"/>
    <w:rsid w:val="00C367C2"/>
    <w:pPr>
      <w:spacing w:before="100" w:beforeAutospacing="1" w:after="100" w:afterAutospacing="1"/>
      <w:jc w:val="center"/>
    </w:pPr>
    <w:rPr>
      <w:rFonts w:ascii="Sylfaen" w:hAnsi="Sylfaen"/>
      <w:sz w:val="20"/>
      <w:szCs w:val="20"/>
      <w:lang w:val="en-US" w:eastAsia="en-US" w:bidi="ar-SA"/>
    </w:rPr>
  </w:style>
  <w:style w:type="paragraph" w:customStyle="1" w:styleId="xl90">
    <w:name w:val="xl90"/>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91">
    <w:name w:val="xl91"/>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92">
    <w:name w:val="xl92"/>
    <w:basedOn w:val="a"/>
    <w:rsid w:val="00C367C2"/>
    <w:pPr>
      <w:spacing w:before="100" w:beforeAutospacing="1" w:after="100" w:afterAutospacing="1"/>
      <w:jc w:val="center"/>
      <w:textAlignment w:val="center"/>
    </w:pPr>
    <w:rPr>
      <w:rFonts w:ascii="Sylfaen" w:hAnsi="Sylfaen"/>
      <w:sz w:val="20"/>
      <w:szCs w:val="20"/>
      <w:lang w:val="en-US" w:eastAsia="en-US" w:bidi="ar-SA"/>
    </w:rPr>
  </w:style>
  <w:style w:type="paragraph" w:customStyle="1" w:styleId="xl93">
    <w:name w:val="xl93"/>
    <w:basedOn w:val="a"/>
    <w:rsid w:val="00C367C2"/>
    <w:pPr>
      <w:spacing w:before="100" w:beforeAutospacing="1" w:after="100" w:afterAutospacing="1"/>
      <w:jc w:val="right"/>
      <w:textAlignment w:val="center"/>
    </w:pPr>
    <w:rPr>
      <w:rFonts w:ascii="Sylfaen" w:hAnsi="Sylfaen"/>
      <w:sz w:val="20"/>
      <w:szCs w:val="20"/>
      <w:lang w:val="en-US" w:eastAsia="en-US" w:bidi="ar-SA"/>
    </w:rPr>
  </w:style>
  <w:style w:type="paragraph" w:customStyle="1" w:styleId="xl94">
    <w:name w:val="xl94"/>
    <w:basedOn w:val="a"/>
    <w:rsid w:val="00C367C2"/>
    <w:pPr>
      <w:spacing w:before="100" w:beforeAutospacing="1" w:after="100" w:afterAutospacing="1"/>
      <w:textAlignment w:val="center"/>
    </w:pPr>
    <w:rPr>
      <w:rFonts w:ascii="Sylfaen" w:hAnsi="Sylfaen"/>
      <w:sz w:val="20"/>
      <w:szCs w:val="20"/>
      <w:lang w:val="en-US" w:eastAsia="en-US" w:bidi="ar-SA"/>
    </w:rPr>
  </w:style>
  <w:style w:type="paragraph" w:customStyle="1" w:styleId="xl95">
    <w:name w:val="xl95"/>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96">
    <w:name w:val="xl96"/>
    <w:basedOn w:val="a"/>
    <w:rsid w:val="00C367C2"/>
    <w:pPr>
      <w:pBdr>
        <w:top w:val="single" w:sz="4" w:space="0" w:color="auto"/>
        <w:left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97">
    <w:name w:val="xl97"/>
    <w:basedOn w:val="a"/>
    <w:rsid w:val="00C367C2"/>
    <w:pPr>
      <w:pBdr>
        <w:top w:val="single" w:sz="4" w:space="0" w:color="auto"/>
        <w:left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98">
    <w:name w:val="xl98"/>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99">
    <w:name w:val="xl99"/>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00">
    <w:name w:val="xl100"/>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01">
    <w:name w:val="xl101"/>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02">
    <w:name w:val="xl102"/>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03">
    <w:name w:val="xl103"/>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04">
    <w:name w:val="xl104"/>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05">
    <w:name w:val="xl105"/>
    <w:basedOn w:val="a"/>
    <w:rsid w:val="00C367C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Sylfaen" w:hAnsi="Sylfaen"/>
      <w:sz w:val="20"/>
      <w:szCs w:val="20"/>
      <w:lang w:val="en-US" w:eastAsia="en-US" w:bidi="ar-SA"/>
    </w:rPr>
  </w:style>
  <w:style w:type="paragraph" w:customStyle="1" w:styleId="xl106">
    <w:name w:val="xl106"/>
    <w:basedOn w:val="a"/>
    <w:rsid w:val="00C367C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Sylfaen" w:hAnsi="Sylfaen"/>
      <w:sz w:val="20"/>
      <w:szCs w:val="20"/>
      <w:lang w:val="en-US" w:eastAsia="en-US" w:bidi="ar-SA"/>
    </w:rPr>
  </w:style>
  <w:style w:type="paragraph" w:customStyle="1" w:styleId="xl107">
    <w:name w:val="xl107"/>
    <w:basedOn w:val="a"/>
    <w:rsid w:val="00C367C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Sylfaen" w:hAnsi="Sylfaen"/>
      <w:sz w:val="20"/>
      <w:szCs w:val="20"/>
      <w:lang w:val="en-US" w:eastAsia="en-US" w:bidi="ar-SA"/>
    </w:rPr>
  </w:style>
  <w:style w:type="paragraph" w:customStyle="1" w:styleId="xl108">
    <w:name w:val="xl108"/>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09">
    <w:name w:val="xl109"/>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1">
    <w:name w:val="xl111"/>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color w:val="000000"/>
      <w:sz w:val="20"/>
      <w:szCs w:val="20"/>
      <w:lang w:val="en-US" w:eastAsia="en-US" w:bidi="ar-SA"/>
    </w:rPr>
  </w:style>
  <w:style w:type="paragraph" w:customStyle="1" w:styleId="xl112">
    <w:name w:val="xl112"/>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3">
    <w:name w:val="xl113"/>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color w:val="000000"/>
      <w:sz w:val="20"/>
      <w:szCs w:val="20"/>
      <w:lang w:val="en-US" w:eastAsia="en-US" w:bidi="ar-SA"/>
    </w:rPr>
  </w:style>
  <w:style w:type="paragraph" w:customStyle="1" w:styleId="xl114">
    <w:name w:val="xl114"/>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5">
    <w:name w:val="xl115"/>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6">
    <w:name w:val="xl116"/>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7">
    <w:name w:val="xl117"/>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8">
    <w:name w:val="xl118"/>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19">
    <w:name w:val="xl119"/>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20">
    <w:name w:val="xl120"/>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Sylfaen" w:hAnsi="Sylfaen"/>
      <w:sz w:val="20"/>
      <w:szCs w:val="20"/>
      <w:lang w:val="en-US" w:eastAsia="en-US" w:bidi="ar-SA"/>
    </w:rPr>
  </w:style>
  <w:style w:type="paragraph" w:customStyle="1" w:styleId="xl121">
    <w:name w:val="xl121"/>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22">
    <w:name w:val="xl122"/>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23">
    <w:name w:val="xl123"/>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24">
    <w:name w:val="xl124"/>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25">
    <w:name w:val="xl125"/>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26">
    <w:name w:val="xl126"/>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27">
    <w:name w:val="xl127"/>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28">
    <w:name w:val="xl128"/>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29">
    <w:name w:val="xl129"/>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Sylfaen" w:hAnsi="Sylfaen"/>
      <w:sz w:val="20"/>
      <w:szCs w:val="20"/>
      <w:lang w:val="en-US" w:eastAsia="en-US" w:bidi="ar-SA"/>
    </w:rPr>
  </w:style>
  <w:style w:type="paragraph" w:customStyle="1" w:styleId="xl130">
    <w:name w:val="xl130"/>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31">
    <w:name w:val="xl131"/>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32">
    <w:name w:val="xl132"/>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Sylfaen" w:hAnsi="Sylfaen"/>
      <w:sz w:val="20"/>
      <w:szCs w:val="20"/>
      <w:lang w:val="en-US" w:eastAsia="en-US" w:bidi="ar-SA"/>
    </w:rPr>
  </w:style>
  <w:style w:type="paragraph" w:customStyle="1" w:styleId="xl133">
    <w:name w:val="xl133"/>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Sylfaen" w:hAnsi="Sylfaen"/>
      <w:b/>
      <w:bCs/>
      <w:sz w:val="20"/>
      <w:szCs w:val="20"/>
      <w:lang w:val="en-US" w:eastAsia="en-US" w:bidi="ar-SA"/>
    </w:rPr>
  </w:style>
  <w:style w:type="paragraph" w:customStyle="1" w:styleId="xl134">
    <w:name w:val="xl134"/>
    <w:basedOn w:val="a"/>
    <w:rsid w:val="00C367C2"/>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35">
    <w:name w:val="xl135"/>
    <w:basedOn w:val="a"/>
    <w:rsid w:val="00C367C2"/>
    <w:pP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36">
    <w:name w:val="xl136"/>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lang w:val="en-US" w:eastAsia="en-US" w:bidi="ar-SA"/>
    </w:rPr>
  </w:style>
  <w:style w:type="paragraph" w:customStyle="1" w:styleId="xl137">
    <w:name w:val="xl137"/>
    <w:basedOn w:val="a"/>
    <w:rsid w:val="00C36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lang w:val="en-US" w:eastAsia="en-US" w:bidi="ar-SA"/>
    </w:rPr>
  </w:style>
  <w:style w:type="paragraph" w:customStyle="1" w:styleId="xl138">
    <w:name w:val="xl138"/>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39">
    <w:name w:val="xl139"/>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40">
    <w:name w:val="xl140"/>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141">
    <w:name w:val="xl141"/>
    <w:basedOn w:val="a"/>
    <w:rsid w:val="00C367C2"/>
    <w:pPr>
      <w:pBdr>
        <w:top w:val="single" w:sz="4" w:space="0" w:color="auto"/>
        <w:lef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42">
    <w:name w:val="xl142"/>
    <w:basedOn w:val="a"/>
    <w:rsid w:val="00C367C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Sylfaen" w:hAnsi="Sylfaen"/>
      <w:sz w:val="20"/>
      <w:szCs w:val="20"/>
      <w:lang w:val="en-US" w:eastAsia="en-US" w:bidi="ar-SA"/>
    </w:rPr>
  </w:style>
  <w:style w:type="paragraph" w:customStyle="1" w:styleId="xl143">
    <w:name w:val="xl143"/>
    <w:basedOn w:val="a"/>
    <w:rsid w:val="00C367C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Sylfaen" w:hAnsi="Sylfaen"/>
      <w:sz w:val="20"/>
      <w:szCs w:val="20"/>
      <w:lang w:val="en-US" w:eastAsia="en-US" w:bidi="ar-SA"/>
    </w:rPr>
  </w:style>
  <w:style w:type="paragraph" w:customStyle="1" w:styleId="xl144">
    <w:name w:val="xl144"/>
    <w:basedOn w:val="a"/>
    <w:rsid w:val="00C367C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Sylfaen" w:hAnsi="Sylfaen"/>
      <w:sz w:val="20"/>
      <w:szCs w:val="20"/>
      <w:lang w:val="en-US" w:eastAsia="en-US" w:bidi="ar-SA"/>
    </w:rPr>
  </w:style>
  <w:style w:type="paragraph" w:customStyle="1" w:styleId="xl145">
    <w:name w:val="xl145"/>
    <w:basedOn w:val="a"/>
    <w:rsid w:val="00C367C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Sylfaen" w:hAnsi="Sylfaen"/>
      <w:sz w:val="20"/>
      <w:szCs w:val="20"/>
      <w:lang w:val="en-US" w:eastAsia="en-US" w:bidi="ar-SA"/>
    </w:rPr>
  </w:style>
  <w:style w:type="paragraph" w:customStyle="1" w:styleId="xl146">
    <w:name w:val="xl146"/>
    <w:basedOn w:val="a"/>
    <w:rsid w:val="00C367C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Sylfaen" w:hAnsi="Sylfaen"/>
      <w:sz w:val="20"/>
      <w:szCs w:val="20"/>
      <w:lang w:val="en-US" w:eastAsia="en-US" w:bidi="ar-SA"/>
    </w:rPr>
  </w:style>
  <w:style w:type="paragraph" w:customStyle="1" w:styleId="xl147">
    <w:name w:val="xl147"/>
    <w:basedOn w:val="a"/>
    <w:rsid w:val="00C367C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Sylfaen" w:hAnsi="Sylfaen"/>
      <w:sz w:val="20"/>
      <w:szCs w:val="20"/>
      <w:lang w:val="en-US" w:eastAsia="en-US" w:bidi="ar-SA"/>
    </w:rPr>
  </w:style>
  <w:style w:type="paragraph" w:customStyle="1" w:styleId="xl148">
    <w:name w:val="xl148"/>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pPr>
    <w:rPr>
      <w:rFonts w:ascii="Sylfaen" w:hAnsi="Sylfaen"/>
      <w:sz w:val="20"/>
      <w:szCs w:val="20"/>
      <w:lang w:val="en-US" w:eastAsia="en-US" w:bidi="ar-SA"/>
    </w:rPr>
  </w:style>
  <w:style w:type="paragraph" w:customStyle="1" w:styleId="xl149">
    <w:name w:val="xl149"/>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150">
    <w:name w:val="xl150"/>
    <w:basedOn w:val="a"/>
    <w:rsid w:val="00C367C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Sylfaen" w:hAnsi="Sylfaen"/>
      <w:b/>
      <w:bCs/>
      <w:sz w:val="20"/>
      <w:szCs w:val="20"/>
      <w:lang w:val="en-US" w:eastAsia="en-US" w:bidi="ar-SA"/>
    </w:rPr>
  </w:style>
  <w:style w:type="paragraph" w:customStyle="1" w:styleId="xl151">
    <w:name w:val="xl151"/>
    <w:basedOn w:val="a"/>
    <w:rsid w:val="00C367C2"/>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52">
    <w:name w:val="xl152"/>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sz w:val="20"/>
      <w:szCs w:val="20"/>
      <w:lang w:val="en-US" w:eastAsia="en-US" w:bidi="ar-SA"/>
    </w:rPr>
  </w:style>
  <w:style w:type="paragraph" w:customStyle="1" w:styleId="xl153">
    <w:name w:val="xl153"/>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154">
    <w:name w:val="xl154"/>
    <w:basedOn w:val="a"/>
    <w:rsid w:val="00C367C2"/>
    <w:pPr>
      <w:pBdr>
        <w:top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155">
    <w:name w:val="xl155"/>
    <w:basedOn w:val="a"/>
    <w:rsid w:val="00C367C2"/>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0"/>
      <w:szCs w:val="20"/>
      <w:lang w:val="en-US" w:eastAsia="en-US" w:bidi="ar-SA"/>
    </w:rPr>
  </w:style>
  <w:style w:type="paragraph" w:customStyle="1" w:styleId="xl156">
    <w:name w:val="xl156"/>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157">
    <w:name w:val="xl157"/>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158">
    <w:name w:val="xl158"/>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159">
    <w:name w:val="xl159"/>
    <w:basedOn w:val="a"/>
    <w:rsid w:val="00C367C2"/>
    <w:pPr>
      <w:pBdr>
        <w:top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160">
    <w:name w:val="xl160"/>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161">
    <w:name w:val="xl161"/>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en-US" w:eastAsia="en-US" w:bidi="ar-SA"/>
    </w:rPr>
  </w:style>
  <w:style w:type="paragraph" w:customStyle="1" w:styleId="xl162">
    <w:name w:val="xl162"/>
    <w:basedOn w:val="a"/>
    <w:rsid w:val="00C367C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Sylfaen" w:hAnsi="Sylfaen"/>
      <w:b/>
      <w:bCs/>
      <w:sz w:val="20"/>
      <w:szCs w:val="20"/>
      <w:lang w:val="en-US" w:eastAsia="en-US" w:bidi="ar-SA"/>
    </w:rPr>
  </w:style>
  <w:style w:type="paragraph" w:customStyle="1" w:styleId="xl163">
    <w:name w:val="xl163"/>
    <w:basedOn w:val="a"/>
    <w:rsid w:val="00C367C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Sylfaen" w:hAnsi="Sylfaen"/>
      <w:sz w:val="20"/>
      <w:szCs w:val="20"/>
      <w:lang w:val="en-US" w:eastAsia="en-US" w:bidi="ar-SA"/>
    </w:rPr>
  </w:style>
  <w:style w:type="paragraph" w:customStyle="1" w:styleId="xl164">
    <w:name w:val="xl164"/>
    <w:basedOn w:val="a"/>
    <w:rsid w:val="00C367C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Sylfaen" w:hAnsi="Sylfaen"/>
      <w:sz w:val="20"/>
      <w:szCs w:val="20"/>
      <w:lang w:val="en-US" w:eastAsia="en-US" w:bidi="ar-SA"/>
    </w:rPr>
  </w:style>
  <w:style w:type="paragraph" w:customStyle="1" w:styleId="xl165">
    <w:name w:val="xl165"/>
    <w:basedOn w:val="a"/>
    <w:rsid w:val="00C367C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Sylfaen" w:hAnsi="Sylfaen"/>
      <w:b/>
      <w:bCs/>
      <w:sz w:val="20"/>
      <w:szCs w:val="20"/>
      <w:lang w:val="en-US" w:eastAsia="en-US" w:bidi="ar-SA"/>
    </w:rPr>
  </w:style>
  <w:style w:type="paragraph" w:customStyle="1" w:styleId="xl166">
    <w:name w:val="xl166"/>
    <w:basedOn w:val="a"/>
    <w:rsid w:val="00C367C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Sylfaen" w:hAnsi="Sylfaen"/>
      <w:sz w:val="20"/>
      <w:szCs w:val="20"/>
      <w:lang w:val="en-US" w:eastAsia="en-US" w:bidi="ar-SA"/>
    </w:rPr>
  </w:style>
  <w:style w:type="paragraph" w:customStyle="1" w:styleId="xl167">
    <w:name w:val="xl167"/>
    <w:basedOn w:val="a"/>
    <w:rsid w:val="00C367C2"/>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Sylfaen" w:hAnsi="Sylfaen"/>
      <w:sz w:val="20"/>
      <w:szCs w:val="20"/>
      <w:lang w:val="en-US" w:eastAsia="en-US" w:bidi="ar-SA"/>
    </w:rPr>
  </w:style>
  <w:style w:type="paragraph" w:customStyle="1" w:styleId="xl168">
    <w:name w:val="xl168"/>
    <w:basedOn w:val="a"/>
    <w:rsid w:val="00C367C2"/>
    <w:pPr>
      <w:pBdr>
        <w:top w:val="single" w:sz="4" w:space="0" w:color="auto"/>
        <w:bottom w:val="single" w:sz="4" w:space="0" w:color="auto"/>
      </w:pBdr>
      <w:shd w:val="clear" w:color="000000" w:fill="F2F2F2"/>
      <w:spacing w:before="100" w:beforeAutospacing="1" w:after="100" w:afterAutospacing="1"/>
      <w:jc w:val="center"/>
      <w:textAlignment w:val="center"/>
    </w:pPr>
    <w:rPr>
      <w:rFonts w:ascii="Sylfaen" w:hAnsi="Sylfaen"/>
      <w:sz w:val="20"/>
      <w:szCs w:val="20"/>
      <w:lang w:val="en-US" w:eastAsia="en-US" w:bidi="ar-SA"/>
    </w:rPr>
  </w:style>
  <w:style w:type="paragraph" w:customStyle="1" w:styleId="xl169">
    <w:name w:val="xl169"/>
    <w:basedOn w:val="a"/>
    <w:rsid w:val="00C367C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Sylfaen" w:hAnsi="Sylfaen"/>
      <w:sz w:val="20"/>
      <w:szCs w:val="20"/>
      <w:lang w:val="en-US" w:eastAsia="en-US" w:bidi="ar-SA"/>
    </w:rPr>
  </w:style>
  <w:style w:type="paragraph" w:customStyle="1" w:styleId="xl170">
    <w:name w:val="xl170"/>
    <w:basedOn w:val="a"/>
    <w:rsid w:val="00C367C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Sylfaen" w:hAnsi="Sylfaen"/>
      <w:sz w:val="20"/>
      <w:szCs w:val="20"/>
      <w:lang w:val="en-US" w:eastAsia="en-US" w:bidi="ar-SA"/>
    </w:rPr>
  </w:style>
  <w:style w:type="paragraph" w:customStyle="1" w:styleId="xl171">
    <w:name w:val="xl171"/>
    <w:basedOn w:val="a"/>
    <w:rsid w:val="00C367C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Sylfaen" w:hAnsi="Sylfaen"/>
      <w:b/>
      <w:bCs/>
      <w:sz w:val="20"/>
      <w:szCs w:val="20"/>
      <w:lang w:val="en-US" w:eastAsia="en-US" w:bidi="ar-SA"/>
    </w:rPr>
  </w:style>
  <w:style w:type="paragraph" w:customStyle="1" w:styleId="xl172">
    <w:name w:val="xl172"/>
    <w:basedOn w:val="a"/>
    <w:rsid w:val="00C367C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Sylfaen" w:hAnsi="Sylfaen"/>
      <w:sz w:val="20"/>
      <w:szCs w:val="20"/>
      <w:lang w:val="en-US" w:eastAsia="en-US" w:bidi="ar-SA"/>
    </w:rPr>
  </w:style>
  <w:style w:type="paragraph" w:customStyle="1" w:styleId="xl173">
    <w:name w:val="xl173"/>
    <w:basedOn w:val="a"/>
    <w:rsid w:val="00C367C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74">
    <w:name w:val="xl174"/>
    <w:basedOn w:val="a"/>
    <w:rsid w:val="00C367C2"/>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75">
    <w:name w:val="xl175"/>
    <w:basedOn w:val="a"/>
    <w:rsid w:val="00C367C2"/>
    <w:pPr>
      <w:pBdr>
        <w:top w:val="single" w:sz="4" w:space="0" w:color="auto"/>
        <w:bottom w:val="single" w:sz="4" w:space="0" w:color="auto"/>
      </w:pBdr>
      <w:spacing w:before="100" w:beforeAutospacing="1" w:after="100" w:afterAutospacing="1"/>
      <w:textAlignment w:val="center"/>
    </w:pPr>
    <w:rPr>
      <w:rFonts w:ascii="Sylfaen" w:hAnsi="Sylfaen"/>
      <w:b/>
      <w:bCs/>
      <w:sz w:val="20"/>
      <w:szCs w:val="20"/>
      <w:lang w:val="en-US" w:eastAsia="en-US" w:bidi="ar-SA"/>
    </w:rPr>
  </w:style>
  <w:style w:type="paragraph" w:customStyle="1" w:styleId="xl176">
    <w:name w:val="xl176"/>
    <w:basedOn w:val="a"/>
    <w:rsid w:val="00C367C2"/>
    <w:pPr>
      <w:pBdr>
        <w:top w:val="single" w:sz="4" w:space="0" w:color="auto"/>
        <w:bottom w:val="single" w:sz="4" w:space="0" w:color="auto"/>
        <w:right w:val="single" w:sz="4" w:space="0" w:color="auto"/>
      </w:pBdr>
      <w:spacing w:before="100" w:beforeAutospacing="1" w:after="100" w:afterAutospacing="1"/>
      <w:textAlignment w:val="center"/>
    </w:pPr>
    <w:rPr>
      <w:rFonts w:ascii="Sylfaen" w:hAnsi="Sylfaen"/>
      <w:b/>
      <w:bCs/>
      <w:sz w:val="20"/>
      <w:szCs w:val="20"/>
      <w:lang w:val="en-US" w:eastAsia="en-US" w:bidi="ar-SA"/>
    </w:rPr>
  </w:style>
  <w:style w:type="paragraph" w:customStyle="1" w:styleId="xl177">
    <w:name w:val="xl177"/>
    <w:basedOn w:val="a"/>
    <w:rsid w:val="00C367C2"/>
    <w:pPr>
      <w:pBdr>
        <w:top w:val="single" w:sz="4" w:space="0" w:color="auto"/>
        <w:bottom w:val="single" w:sz="4" w:space="0" w:color="auto"/>
      </w:pBdr>
      <w:spacing w:before="100" w:beforeAutospacing="1" w:after="100" w:afterAutospacing="1"/>
      <w:textAlignment w:val="center"/>
    </w:pPr>
    <w:rPr>
      <w:rFonts w:ascii="Sylfaen" w:hAnsi="Sylfaen"/>
      <w:b/>
      <w:bCs/>
      <w:sz w:val="20"/>
      <w:szCs w:val="20"/>
      <w:lang w:val="en-US" w:eastAsia="en-US" w:bidi="ar-SA"/>
    </w:rPr>
  </w:style>
  <w:style w:type="paragraph" w:customStyle="1" w:styleId="xl178">
    <w:name w:val="xl178"/>
    <w:basedOn w:val="a"/>
    <w:rsid w:val="00C367C2"/>
    <w:pPr>
      <w:pBdr>
        <w:top w:val="single" w:sz="4" w:space="0" w:color="auto"/>
        <w:bottom w:val="single" w:sz="4" w:space="0" w:color="auto"/>
        <w:right w:val="single" w:sz="4" w:space="0" w:color="auto"/>
      </w:pBdr>
      <w:spacing w:before="100" w:beforeAutospacing="1" w:after="100" w:afterAutospacing="1"/>
      <w:textAlignment w:val="center"/>
    </w:pPr>
    <w:rPr>
      <w:rFonts w:ascii="Sylfaen" w:hAnsi="Sylfaen"/>
      <w:b/>
      <w:bCs/>
      <w:sz w:val="20"/>
      <w:szCs w:val="20"/>
      <w:lang w:val="en-US" w:eastAsia="en-US" w:bidi="ar-SA"/>
    </w:rPr>
  </w:style>
  <w:style w:type="paragraph" w:customStyle="1" w:styleId="xl179">
    <w:name w:val="xl179"/>
    <w:basedOn w:val="a"/>
    <w:rsid w:val="00C367C2"/>
    <w:pPr>
      <w:pBdr>
        <w:top w:val="single" w:sz="4" w:space="0" w:color="auto"/>
        <w:bottom w:val="single" w:sz="4" w:space="0" w:color="auto"/>
      </w:pBdr>
      <w:spacing w:before="100" w:beforeAutospacing="1" w:after="100" w:afterAutospacing="1"/>
    </w:pPr>
    <w:rPr>
      <w:rFonts w:ascii="Sylfaen" w:hAnsi="Sylfaen"/>
      <w:b/>
      <w:bCs/>
      <w:sz w:val="20"/>
      <w:szCs w:val="20"/>
      <w:lang w:val="en-US" w:eastAsia="en-US" w:bidi="ar-SA"/>
    </w:rPr>
  </w:style>
  <w:style w:type="paragraph" w:customStyle="1" w:styleId="xl180">
    <w:name w:val="xl180"/>
    <w:basedOn w:val="a"/>
    <w:rsid w:val="00C367C2"/>
    <w:pPr>
      <w:pBdr>
        <w:top w:val="single" w:sz="4" w:space="0" w:color="auto"/>
        <w:bottom w:val="single" w:sz="4" w:space="0" w:color="auto"/>
        <w:right w:val="single" w:sz="4" w:space="0" w:color="auto"/>
      </w:pBdr>
      <w:spacing w:before="100" w:beforeAutospacing="1" w:after="100" w:afterAutospacing="1"/>
    </w:pPr>
    <w:rPr>
      <w:rFonts w:ascii="Sylfaen" w:hAnsi="Sylfaen"/>
      <w:b/>
      <w:bCs/>
      <w:sz w:val="20"/>
      <w:szCs w:val="20"/>
      <w:lang w:val="en-US" w:eastAsia="en-US" w:bidi="ar-SA"/>
    </w:rPr>
  </w:style>
  <w:style w:type="paragraph" w:customStyle="1" w:styleId="xl181">
    <w:name w:val="xl181"/>
    <w:basedOn w:val="a"/>
    <w:rsid w:val="00C367C2"/>
    <w:pPr>
      <w:pBdr>
        <w:top w:val="single" w:sz="4" w:space="0" w:color="auto"/>
        <w:bottom w:val="single" w:sz="4" w:space="0" w:color="auto"/>
      </w:pBdr>
      <w:spacing w:before="100" w:beforeAutospacing="1" w:after="100" w:afterAutospacing="1"/>
      <w:textAlignment w:val="center"/>
    </w:pPr>
    <w:rPr>
      <w:rFonts w:ascii="Sylfaen" w:hAnsi="Sylfaen"/>
      <w:b/>
      <w:bCs/>
      <w:sz w:val="20"/>
      <w:szCs w:val="20"/>
      <w:lang w:val="en-US" w:eastAsia="en-US" w:bidi="ar-SA"/>
    </w:rPr>
  </w:style>
  <w:style w:type="paragraph" w:customStyle="1" w:styleId="xl182">
    <w:name w:val="xl182"/>
    <w:basedOn w:val="a"/>
    <w:rsid w:val="00C367C2"/>
    <w:pPr>
      <w:pBdr>
        <w:top w:val="single" w:sz="4" w:space="0" w:color="auto"/>
        <w:bottom w:val="single" w:sz="4" w:space="0" w:color="auto"/>
        <w:right w:val="single" w:sz="4" w:space="0" w:color="auto"/>
      </w:pBdr>
      <w:spacing w:before="100" w:beforeAutospacing="1" w:after="100" w:afterAutospacing="1"/>
      <w:textAlignment w:val="center"/>
    </w:pPr>
    <w:rPr>
      <w:rFonts w:ascii="Sylfaen" w:hAnsi="Sylfaen"/>
      <w:b/>
      <w:bCs/>
      <w:sz w:val="20"/>
      <w:szCs w:val="20"/>
      <w:lang w:val="en-US" w:eastAsia="en-US" w:bidi="ar-SA"/>
    </w:rPr>
  </w:style>
  <w:style w:type="paragraph" w:customStyle="1" w:styleId="xl183">
    <w:name w:val="xl183"/>
    <w:basedOn w:val="a"/>
    <w:rsid w:val="00C367C2"/>
    <w:pPr>
      <w:pBdr>
        <w:top w:val="single" w:sz="4" w:space="0" w:color="auto"/>
        <w:bottom w:val="single" w:sz="4" w:space="0" w:color="auto"/>
      </w:pBdr>
      <w:spacing w:before="100" w:beforeAutospacing="1" w:after="100" w:afterAutospacing="1"/>
      <w:textAlignment w:val="center"/>
    </w:pPr>
    <w:rPr>
      <w:rFonts w:ascii="Sylfaen" w:hAnsi="Sylfaen"/>
      <w:b/>
      <w:bCs/>
      <w:sz w:val="20"/>
      <w:szCs w:val="20"/>
      <w:lang w:val="en-US" w:eastAsia="en-US" w:bidi="ar-SA"/>
    </w:rPr>
  </w:style>
  <w:style w:type="paragraph" w:customStyle="1" w:styleId="xl184">
    <w:name w:val="xl184"/>
    <w:basedOn w:val="a"/>
    <w:rsid w:val="00C367C2"/>
    <w:pPr>
      <w:pBdr>
        <w:top w:val="single" w:sz="4" w:space="0" w:color="auto"/>
        <w:bottom w:val="single" w:sz="4" w:space="0" w:color="auto"/>
        <w:right w:val="single" w:sz="4" w:space="0" w:color="auto"/>
      </w:pBdr>
      <w:spacing w:before="100" w:beforeAutospacing="1" w:after="100" w:afterAutospacing="1"/>
      <w:textAlignment w:val="center"/>
    </w:pPr>
    <w:rPr>
      <w:rFonts w:ascii="Sylfaen" w:hAnsi="Sylfaen"/>
      <w:b/>
      <w:bCs/>
      <w:sz w:val="20"/>
      <w:szCs w:val="20"/>
      <w:lang w:val="en-US" w:eastAsia="en-US" w:bidi="ar-SA"/>
    </w:rPr>
  </w:style>
  <w:style w:type="paragraph" w:customStyle="1" w:styleId="xl185">
    <w:name w:val="xl185"/>
    <w:basedOn w:val="a"/>
    <w:rsid w:val="00C367C2"/>
    <w:pPr>
      <w:pBdr>
        <w:top w:val="single" w:sz="4" w:space="0" w:color="auto"/>
      </w:pBdr>
      <w:spacing w:before="100" w:beforeAutospacing="1" w:after="100" w:afterAutospacing="1"/>
      <w:textAlignment w:val="center"/>
    </w:pPr>
    <w:rPr>
      <w:rFonts w:ascii="Sylfaen" w:hAnsi="Sylfaen"/>
      <w:b/>
      <w:bCs/>
      <w:sz w:val="20"/>
      <w:szCs w:val="20"/>
      <w:lang w:val="en-US" w:eastAsia="en-US" w:bidi="ar-SA"/>
    </w:rPr>
  </w:style>
  <w:style w:type="paragraph" w:customStyle="1" w:styleId="xl186">
    <w:name w:val="xl186"/>
    <w:basedOn w:val="a"/>
    <w:rsid w:val="00C367C2"/>
    <w:pPr>
      <w:spacing w:before="100" w:beforeAutospacing="1" w:after="100" w:afterAutospacing="1"/>
      <w:textAlignment w:val="center"/>
    </w:pPr>
    <w:rPr>
      <w:rFonts w:ascii="Sylfaen" w:hAnsi="Sylfaen"/>
      <w:b/>
      <w:bCs/>
      <w:sz w:val="20"/>
      <w:szCs w:val="20"/>
      <w:lang w:val="en-US" w:eastAsia="en-US" w:bidi="ar-SA"/>
    </w:rPr>
  </w:style>
  <w:style w:type="paragraph" w:customStyle="1" w:styleId="xl187">
    <w:name w:val="xl187"/>
    <w:basedOn w:val="a"/>
    <w:rsid w:val="00C367C2"/>
    <w:pPr>
      <w:pBdr>
        <w:top w:val="single" w:sz="4" w:space="0" w:color="auto"/>
        <w:right w:val="single" w:sz="4" w:space="0" w:color="auto"/>
      </w:pBdr>
      <w:spacing w:before="100" w:beforeAutospacing="1" w:after="100" w:afterAutospacing="1"/>
      <w:textAlignment w:val="center"/>
    </w:pPr>
    <w:rPr>
      <w:rFonts w:ascii="Sylfaen" w:hAnsi="Sylfaen"/>
      <w:b/>
      <w:bCs/>
      <w:sz w:val="20"/>
      <w:szCs w:val="20"/>
      <w:lang w:val="en-US" w:eastAsia="en-US" w:bidi="ar-SA"/>
    </w:rPr>
  </w:style>
  <w:style w:type="paragraph" w:customStyle="1" w:styleId="xl188">
    <w:name w:val="xl188"/>
    <w:basedOn w:val="a"/>
    <w:rsid w:val="00C367C2"/>
    <w:pPr>
      <w:pBdr>
        <w:bottom w:val="single" w:sz="4" w:space="0" w:color="auto"/>
        <w:right w:val="single" w:sz="4" w:space="0" w:color="auto"/>
      </w:pBdr>
      <w:spacing w:before="100" w:beforeAutospacing="1" w:after="100" w:afterAutospacing="1"/>
      <w:jc w:val="right"/>
      <w:textAlignment w:val="center"/>
    </w:pPr>
    <w:rPr>
      <w:rFonts w:ascii="Sylfaen" w:hAnsi="Sylfaen"/>
      <w:sz w:val="20"/>
      <w:szCs w:val="20"/>
      <w:lang w:val="en-US" w:eastAsia="en-US" w:bidi="ar-SA"/>
    </w:rPr>
  </w:style>
  <w:style w:type="paragraph" w:customStyle="1" w:styleId="xl189">
    <w:name w:val="xl189"/>
    <w:basedOn w:val="a"/>
    <w:rsid w:val="00C367C2"/>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90">
    <w:name w:val="xl190"/>
    <w:basedOn w:val="a"/>
    <w:rsid w:val="00C367C2"/>
    <w:pPr>
      <w:pBdr>
        <w:top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91">
    <w:name w:val="xl191"/>
    <w:basedOn w:val="a"/>
    <w:rsid w:val="00C367C2"/>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92">
    <w:name w:val="xl192"/>
    <w:basedOn w:val="a"/>
    <w:rsid w:val="00C367C2"/>
    <w:pPr>
      <w:pBdr>
        <w:top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93">
    <w:name w:val="xl193"/>
    <w:basedOn w:val="a"/>
    <w:rsid w:val="00C367C2"/>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94">
    <w:name w:val="xl194"/>
    <w:basedOn w:val="a"/>
    <w:rsid w:val="00C367C2"/>
    <w:pPr>
      <w:pBdr>
        <w:top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95">
    <w:name w:val="xl195"/>
    <w:basedOn w:val="a"/>
    <w:rsid w:val="00C367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96">
    <w:name w:val="xl196"/>
    <w:basedOn w:val="a"/>
    <w:rsid w:val="00C367C2"/>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97">
    <w:name w:val="xl197"/>
    <w:basedOn w:val="a"/>
    <w:rsid w:val="00C367C2"/>
    <w:pPr>
      <w:pBdr>
        <w:top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98">
    <w:name w:val="xl198"/>
    <w:basedOn w:val="a"/>
    <w:rsid w:val="00C367C2"/>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199">
    <w:name w:val="xl199"/>
    <w:basedOn w:val="a"/>
    <w:rsid w:val="00C367C2"/>
    <w:pPr>
      <w:pBdr>
        <w:top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en-US" w:eastAsia="en-US" w:bidi="ar-SA"/>
    </w:rPr>
  </w:style>
  <w:style w:type="paragraph" w:customStyle="1" w:styleId="xl200">
    <w:name w:val="xl200"/>
    <w:basedOn w:val="a"/>
    <w:rsid w:val="00C367C2"/>
    <w:pPr>
      <w:spacing w:before="100" w:beforeAutospacing="1" w:after="100" w:afterAutospacing="1"/>
      <w:jc w:val="center"/>
      <w:textAlignment w:val="center"/>
    </w:pPr>
    <w:rPr>
      <w:rFonts w:ascii="Sylfaen" w:hAnsi="Sylfaen"/>
      <w:b/>
      <w:bCs/>
      <w:lang w:val="en-US" w:eastAsia="en-US" w:bidi="ar-SA"/>
    </w:rPr>
  </w:style>
  <w:style w:type="paragraph" w:customStyle="1" w:styleId="xl201">
    <w:name w:val="xl201"/>
    <w:basedOn w:val="a"/>
    <w:rsid w:val="00C367C2"/>
    <w:pPr>
      <w:pBdr>
        <w:top w:val="single" w:sz="4" w:space="0" w:color="auto"/>
        <w:left w:val="single" w:sz="4" w:space="0" w:color="auto"/>
        <w:bottom w:val="single" w:sz="4" w:space="0" w:color="auto"/>
      </w:pBdr>
      <w:spacing w:before="100" w:beforeAutospacing="1" w:after="100" w:afterAutospacing="1"/>
      <w:jc w:val="center"/>
    </w:pPr>
    <w:rPr>
      <w:rFonts w:ascii="Sylfaen" w:hAnsi="Sylfaen"/>
      <w:b/>
      <w:bCs/>
      <w:sz w:val="20"/>
      <w:szCs w:val="20"/>
      <w:lang w:val="en-US" w:eastAsia="en-US" w:bidi="ar-SA"/>
    </w:rPr>
  </w:style>
  <w:style w:type="paragraph" w:customStyle="1" w:styleId="xl202">
    <w:name w:val="xl202"/>
    <w:basedOn w:val="a"/>
    <w:rsid w:val="00C367C2"/>
    <w:pPr>
      <w:pBdr>
        <w:top w:val="single" w:sz="4" w:space="0" w:color="auto"/>
        <w:bottom w:val="single" w:sz="4" w:space="0" w:color="auto"/>
      </w:pBdr>
      <w:spacing w:before="100" w:beforeAutospacing="1" w:after="100" w:afterAutospacing="1"/>
      <w:jc w:val="center"/>
    </w:pPr>
    <w:rPr>
      <w:rFonts w:ascii="Sylfaen" w:hAnsi="Sylfaen"/>
      <w:b/>
      <w:bCs/>
      <w:sz w:val="20"/>
      <w:szCs w:val="20"/>
      <w:lang w:val="en-US" w:eastAsia="en-US" w:bidi="ar-SA"/>
    </w:rPr>
  </w:style>
  <w:style w:type="paragraph" w:customStyle="1" w:styleId="msonormal0">
    <w:name w:val="msonormal"/>
    <w:basedOn w:val="a"/>
    <w:rsid w:val="00B25584"/>
    <w:pPr>
      <w:spacing w:before="100" w:beforeAutospacing="1" w:after="100" w:afterAutospacing="1"/>
    </w:pPr>
    <w:rPr>
      <w:lang w:val="hy-AM" w:eastAsia="hy-AM" w:bidi="ar-SA"/>
    </w:rPr>
  </w:style>
  <w:style w:type="paragraph" w:customStyle="1" w:styleId="xl203">
    <w:name w:val="xl203"/>
    <w:basedOn w:val="a"/>
    <w:rsid w:val="00B25584"/>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hy-AM" w:eastAsia="hy-AM" w:bidi="ar-SA"/>
    </w:rPr>
  </w:style>
  <w:style w:type="paragraph" w:customStyle="1" w:styleId="xl204">
    <w:name w:val="xl204"/>
    <w:basedOn w:val="a"/>
    <w:rsid w:val="00B25584"/>
    <w:pPr>
      <w:pBdr>
        <w:top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hy-AM" w:eastAsia="hy-AM" w:bidi="ar-SA"/>
    </w:rPr>
  </w:style>
  <w:style w:type="paragraph" w:customStyle="1" w:styleId="xl205">
    <w:name w:val="xl205"/>
    <w:basedOn w:val="a"/>
    <w:rsid w:val="00B25584"/>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hy-AM" w:eastAsia="hy-AM" w:bidi="ar-SA"/>
    </w:rPr>
  </w:style>
  <w:style w:type="paragraph" w:customStyle="1" w:styleId="xl206">
    <w:name w:val="xl206"/>
    <w:basedOn w:val="a"/>
    <w:rsid w:val="00B25584"/>
    <w:pPr>
      <w:pBdr>
        <w:top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hy-AM" w:eastAsia="hy-AM" w:bidi="ar-SA"/>
    </w:rPr>
  </w:style>
  <w:style w:type="paragraph" w:customStyle="1" w:styleId="xl207">
    <w:name w:val="xl207"/>
    <w:basedOn w:val="a"/>
    <w:rsid w:val="00B25584"/>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hy-AM" w:eastAsia="hy-AM" w:bidi="ar-SA"/>
    </w:rPr>
  </w:style>
  <w:style w:type="paragraph" w:customStyle="1" w:styleId="xl208">
    <w:name w:val="xl208"/>
    <w:basedOn w:val="a"/>
    <w:rsid w:val="00B25584"/>
    <w:pPr>
      <w:pBdr>
        <w:top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hy-AM" w:eastAsia="hy-AM" w:bidi="ar-SA"/>
    </w:rPr>
  </w:style>
  <w:style w:type="paragraph" w:customStyle="1" w:styleId="xl209">
    <w:name w:val="xl209"/>
    <w:basedOn w:val="a"/>
    <w:rsid w:val="00B255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hy-AM" w:eastAsia="hy-AM" w:bidi="ar-SA"/>
    </w:rPr>
  </w:style>
  <w:style w:type="paragraph" w:customStyle="1" w:styleId="xl210">
    <w:name w:val="xl210"/>
    <w:basedOn w:val="a"/>
    <w:rsid w:val="00B25584"/>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hy-AM" w:eastAsia="hy-AM" w:bidi="ar-SA"/>
    </w:rPr>
  </w:style>
  <w:style w:type="paragraph" w:customStyle="1" w:styleId="xl211">
    <w:name w:val="xl211"/>
    <w:basedOn w:val="a"/>
    <w:rsid w:val="00B25584"/>
    <w:pPr>
      <w:pBdr>
        <w:top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hy-AM" w:eastAsia="hy-AM" w:bidi="ar-SA"/>
    </w:rPr>
  </w:style>
  <w:style w:type="paragraph" w:customStyle="1" w:styleId="xl212">
    <w:name w:val="xl212"/>
    <w:basedOn w:val="a"/>
    <w:rsid w:val="00B25584"/>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hy-AM" w:eastAsia="hy-AM" w:bidi="ar-SA"/>
    </w:rPr>
  </w:style>
  <w:style w:type="paragraph" w:customStyle="1" w:styleId="xl213">
    <w:name w:val="xl213"/>
    <w:basedOn w:val="a"/>
    <w:rsid w:val="00B25584"/>
    <w:pPr>
      <w:pBdr>
        <w:top w:val="single" w:sz="4" w:space="0" w:color="auto"/>
        <w:bottom w:val="single" w:sz="4" w:space="0" w:color="auto"/>
      </w:pBdr>
      <w:spacing w:before="100" w:beforeAutospacing="1" w:after="100" w:afterAutospacing="1"/>
      <w:jc w:val="center"/>
      <w:textAlignment w:val="center"/>
    </w:pPr>
    <w:rPr>
      <w:rFonts w:ascii="Sylfaen" w:hAnsi="Sylfaen"/>
      <w:b/>
      <w:bCs/>
      <w:sz w:val="20"/>
      <w:szCs w:val="20"/>
      <w:lang w:val="hy-AM" w:eastAsia="hy-AM" w:bidi="ar-SA"/>
    </w:rPr>
  </w:style>
  <w:style w:type="paragraph" w:customStyle="1" w:styleId="xl214">
    <w:name w:val="xl214"/>
    <w:basedOn w:val="a"/>
    <w:rsid w:val="00B25584"/>
    <w:pPr>
      <w:spacing w:before="100" w:beforeAutospacing="1" w:after="100" w:afterAutospacing="1"/>
      <w:jc w:val="center"/>
      <w:textAlignment w:val="center"/>
    </w:pPr>
    <w:rPr>
      <w:rFonts w:ascii="Sylfaen" w:hAnsi="Sylfaen"/>
      <w:b/>
      <w:bCs/>
      <w:lang w:val="hy-AM" w:eastAsia="hy-AM" w:bidi="ar-SA"/>
    </w:rPr>
  </w:style>
  <w:style w:type="paragraph" w:customStyle="1" w:styleId="xl215">
    <w:name w:val="xl215"/>
    <w:basedOn w:val="a"/>
    <w:rsid w:val="00B25584"/>
    <w:pPr>
      <w:pBdr>
        <w:top w:val="single" w:sz="4" w:space="0" w:color="auto"/>
        <w:left w:val="single" w:sz="4" w:space="0" w:color="auto"/>
        <w:bottom w:val="single" w:sz="4" w:space="0" w:color="auto"/>
      </w:pBdr>
      <w:spacing w:before="100" w:beforeAutospacing="1" w:after="100" w:afterAutospacing="1"/>
      <w:jc w:val="center"/>
    </w:pPr>
    <w:rPr>
      <w:rFonts w:ascii="Sylfaen" w:hAnsi="Sylfaen"/>
      <w:b/>
      <w:bCs/>
      <w:sz w:val="20"/>
      <w:szCs w:val="20"/>
      <w:lang w:val="hy-AM" w:eastAsia="hy-AM" w:bidi="ar-SA"/>
    </w:rPr>
  </w:style>
  <w:style w:type="paragraph" w:customStyle="1" w:styleId="xl216">
    <w:name w:val="xl216"/>
    <w:basedOn w:val="a"/>
    <w:rsid w:val="00B25584"/>
    <w:pPr>
      <w:pBdr>
        <w:top w:val="single" w:sz="4" w:space="0" w:color="auto"/>
        <w:bottom w:val="single" w:sz="4" w:space="0" w:color="auto"/>
      </w:pBdr>
      <w:spacing w:before="100" w:beforeAutospacing="1" w:after="100" w:afterAutospacing="1"/>
      <w:jc w:val="center"/>
    </w:pPr>
    <w:rPr>
      <w:rFonts w:ascii="Sylfaen" w:hAnsi="Sylfaen"/>
      <w:b/>
      <w:bCs/>
      <w:sz w:val="20"/>
      <w:szCs w:val="20"/>
      <w:lang w:val="hy-AM" w:eastAsia="hy-AM"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96338574">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367127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3872714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cretariat@minfin.a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balahovithamaynk@rambler.ru" TargetMode="External"/><Relationship Id="rId4" Type="http://schemas.microsoft.com/office/2007/relationships/stylesWithEffects" Target="stylesWithEffects.xml"/><Relationship Id="rId9" Type="http://schemas.openxmlformats.org/officeDocument/2006/relationships/hyperlink" Target="mailto:balahovithamaynk@rambler.ru"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D7BE3-D6F3-47ED-B629-290FF2401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60</Pages>
  <Words>24985</Words>
  <Characters>142415</Characters>
  <Application>Microsoft Office Word</Application>
  <DocSecurity>0</DocSecurity>
  <Lines>1186</Lines>
  <Paragraphs>334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167066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2</cp:revision>
  <cp:lastPrinted>2018-02-16T07:12:00Z</cp:lastPrinted>
  <dcterms:created xsi:type="dcterms:W3CDTF">2021-07-02T13:43:00Z</dcterms:created>
  <dcterms:modified xsi:type="dcterms:W3CDTF">2021-07-02T13:43:00Z</dcterms:modified>
</cp:coreProperties>
</file>